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0356" w14:textId="77A33201" w:rsidR="00307EFD" w:rsidRPr="007D7F8B" w:rsidRDefault="00307EFD" w:rsidP="00307EFD">
      <w:pPr>
        <w:pStyle w:val="Title"/>
        <w:spacing w:line="360" w:lineRule="auto"/>
        <w:rPr>
          <w:ins w:id="0" w:author="Guidance" w:date="2025-02-28T14:07:00Z"/>
          <w:b w:val="0"/>
          <w:bCs/>
          <w:rPrChange w:id="1" w:author="Guidance" w:date="2025-02-28T14:07:00Z" w16du:dateUtc="2025-02-28T14:07:00Z">
            <w:rPr>
              <w:ins w:id="2" w:author="Guidance" w:date="2025-02-28T14:07:00Z"/>
              <w:bCs/>
            </w:rPr>
          </w:rPrChange>
        </w:rPr>
      </w:pPr>
      <w:ins w:id="3" w:author="Guidance" w:date="2025-02-28T14:07:00Z">
        <w:r w:rsidRPr="007D7F8B">
          <w:rPr>
            <w:b w:val="0"/>
            <w:bCs/>
            <w:rPrChange w:id="4" w:author="Guidance" w:date="2025-02-28T14:07:00Z" w16du:dateUtc="2025-02-28T14:07:00Z">
              <w:rPr/>
            </w:rPrChange>
          </w:rPr>
          <w:t xml:space="preserve">This legal text is for CMP446 </w:t>
        </w:r>
      </w:ins>
      <w:ins w:id="5" w:author="Guidance" w:date="2025-02-28T14:07:00Z" w16du:dateUtc="2025-02-28T14:07:00Z">
        <w:r w:rsidR="007D7F8B" w:rsidRPr="007D7F8B">
          <w:rPr>
            <w:b w:val="0"/>
            <w:bCs/>
            <w:rPrChange w:id="6" w:author="Guidance" w:date="2025-02-28T14:07:00Z" w16du:dateUtc="2025-02-28T14:07:00Z">
              <w:rPr/>
            </w:rPrChange>
          </w:rPr>
          <w:t>all solutions</w:t>
        </w:r>
      </w:ins>
      <w:ins w:id="7" w:author="Guidance" w:date="2025-02-28T14:07:00Z">
        <w:r w:rsidRPr="007D7F8B">
          <w:rPr>
            <w:b w:val="0"/>
            <w:bCs/>
            <w:rPrChange w:id="8" w:author="Guidance" w:date="2025-02-28T14:07:00Z" w16du:dateUtc="2025-02-28T14:07:00Z">
              <w:rPr>
                <w:bCs/>
              </w:rPr>
            </w:rPrChange>
          </w:rPr>
          <w:t> </w:t>
        </w:r>
      </w:ins>
    </w:p>
    <w:p w14:paraId="7744C877" w14:textId="356C08F7" w:rsidR="00307EFD" w:rsidRDefault="00307EFD" w:rsidP="00307EFD">
      <w:pPr>
        <w:pStyle w:val="Title"/>
        <w:spacing w:line="360" w:lineRule="auto"/>
        <w:rPr>
          <w:ins w:id="9" w:author="Guidance" w:date="2025-02-28T14:07:00Z" w16du:dateUtc="2025-02-28T14:07:00Z"/>
          <w:b w:val="0"/>
          <w:bCs/>
        </w:rPr>
      </w:pPr>
      <w:ins w:id="10" w:author="Guidance" w:date="2025-02-28T14:07:00Z">
        <w:r w:rsidRPr="007D7F8B">
          <w:rPr>
            <w:b w:val="0"/>
            <w:bCs/>
            <w:highlight w:val="yellow"/>
            <w:rPrChange w:id="11" w:author="Guidance" w:date="2025-02-28T14:07:00Z" w16du:dateUtc="2025-02-28T14:07:00Z">
              <w:rPr/>
            </w:rPrChange>
          </w:rPr>
          <w:t xml:space="preserve">Anything highlighted in yellow is introduced via </w:t>
        </w:r>
        <w:r w:rsidRPr="0005653A">
          <w:rPr>
            <w:b w:val="0"/>
            <w:bCs/>
            <w:highlight w:val="yellow"/>
            <w:rPrChange w:id="12" w:author="Guidance" w:date="2025-02-28T14:08:00Z" w16du:dateUtc="2025-02-28T14:08:00Z">
              <w:rPr/>
            </w:rPrChange>
          </w:rPr>
          <w:t>CMP434</w:t>
        </w:r>
      </w:ins>
      <w:ins w:id="13" w:author="Guidance" w:date="2025-02-28T14:08:00Z" w16du:dateUtc="2025-02-28T14:08:00Z">
        <w:r w:rsidR="0005653A" w:rsidRPr="0005653A">
          <w:rPr>
            <w:b w:val="0"/>
            <w:bCs/>
            <w:highlight w:val="yellow"/>
            <w:rPrChange w:id="14" w:author="Guidance" w:date="2025-02-28T14:08:00Z" w16du:dateUtc="2025-02-28T14:08:00Z">
              <w:rPr>
                <w:b w:val="0"/>
                <w:bCs/>
              </w:rPr>
            </w:rPrChange>
          </w:rPr>
          <w:t xml:space="preserve"> WACM7</w:t>
        </w:r>
      </w:ins>
      <w:ins w:id="15" w:author="Guidance" w:date="2025-02-28T14:07:00Z">
        <w:r w:rsidRPr="007D7F8B">
          <w:rPr>
            <w:b w:val="0"/>
            <w:bCs/>
            <w:rPrChange w:id="16" w:author="Guidance" w:date="2025-02-28T14:07:00Z" w16du:dateUtc="2025-02-28T14:07:00Z">
              <w:rPr/>
            </w:rPrChange>
          </w:rPr>
          <w:t> </w:t>
        </w:r>
        <w:r w:rsidRPr="007D7F8B">
          <w:rPr>
            <w:b w:val="0"/>
            <w:bCs/>
            <w:rPrChange w:id="17" w:author="Guidance" w:date="2025-02-28T14:07:00Z" w16du:dateUtc="2025-02-28T14:07:00Z">
              <w:rPr>
                <w:bCs/>
              </w:rPr>
            </w:rPrChange>
          </w:rPr>
          <w:t> </w:t>
        </w:r>
      </w:ins>
    </w:p>
    <w:p w14:paraId="66CD72BA" w14:textId="7A85A258" w:rsidR="007D7F8B" w:rsidRPr="007D7F8B" w:rsidRDefault="007D7F8B" w:rsidP="00307EFD">
      <w:pPr>
        <w:pStyle w:val="Title"/>
        <w:spacing w:line="360" w:lineRule="auto"/>
        <w:rPr>
          <w:ins w:id="18" w:author="Guidance" w:date="2025-02-28T14:07:00Z"/>
          <w:b w:val="0"/>
          <w:bCs/>
          <w:rPrChange w:id="19" w:author="Guidance" w:date="2025-02-28T14:07:00Z" w16du:dateUtc="2025-02-28T14:07:00Z">
            <w:rPr>
              <w:ins w:id="20" w:author="Guidance" w:date="2025-02-28T14:07:00Z"/>
              <w:bCs/>
            </w:rPr>
          </w:rPrChange>
        </w:rPr>
      </w:pPr>
      <w:ins w:id="21" w:author="Guidance" w:date="2025-02-28T14:07:00Z" w16du:dateUtc="2025-02-28T14:07:00Z">
        <w:r w:rsidRPr="00A35481">
          <w:rPr>
            <w:b w:val="0"/>
            <w:bCs/>
            <w:highlight w:val="cyan"/>
            <w:rPrChange w:id="22" w:author="Martin Cahill (NESO)" w:date="2025-02-28T15:33:00Z" w16du:dateUtc="2025-02-28T15:33:00Z">
              <w:rPr>
                <w:b w:val="0"/>
                <w:bCs/>
              </w:rPr>
            </w:rPrChange>
          </w:rPr>
          <w:t>Any</w:t>
        </w:r>
      </w:ins>
      <w:ins w:id="23" w:author="Martin Cahill (NESO)" w:date="2025-02-28T15:33:00Z" w16du:dateUtc="2025-02-28T15:33:00Z">
        <w:r w:rsidR="00A35481" w:rsidRPr="00A35481">
          <w:rPr>
            <w:b w:val="0"/>
            <w:bCs/>
            <w:highlight w:val="cyan"/>
            <w:rPrChange w:id="24" w:author="Martin Cahill (NESO)" w:date="2025-02-28T15:33:00Z" w16du:dateUtc="2025-02-28T15:33:00Z">
              <w:rPr>
                <w:b w:val="0"/>
                <w:bCs/>
              </w:rPr>
            </w:rPrChange>
          </w:rPr>
          <w:t>thing</w:t>
        </w:r>
      </w:ins>
      <w:ins w:id="25" w:author="Guidance" w:date="2025-02-28T14:07:00Z" w16du:dateUtc="2025-02-28T14:07:00Z">
        <w:r w:rsidRPr="00A35481">
          <w:rPr>
            <w:b w:val="0"/>
            <w:bCs/>
            <w:highlight w:val="cyan"/>
            <w:rPrChange w:id="26" w:author="Martin Cahill (NESO)" w:date="2025-02-28T15:33:00Z" w16du:dateUtc="2025-02-28T15:33:00Z">
              <w:rPr>
                <w:b w:val="0"/>
                <w:bCs/>
              </w:rPr>
            </w:rPrChange>
          </w:rPr>
          <w:t xml:space="preserve"> highlighted in </w:t>
        </w:r>
      </w:ins>
      <w:ins w:id="27" w:author="Martin Cahill (NESO)" w:date="2025-02-28T15:33:00Z" w16du:dateUtc="2025-02-28T15:33:00Z">
        <w:r w:rsidR="00A35481" w:rsidRPr="00A35481">
          <w:rPr>
            <w:b w:val="0"/>
            <w:bCs/>
            <w:highlight w:val="cyan"/>
            <w:rPrChange w:id="28" w:author="Martin Cahill (NESO)" w:date="2025-02-28T15:33:00Z" w16du:dateUtc="2025-02-28T15:33:00Z">
              <w:rPr>
                <w:b w:val="0"/>
                <w:bCs/>
              </w:rPr>
            </w:rPrChange>
          </w:rPr>
          <w:t>blue</w:t>
        </w:r>
      </w:ins>
      <w:ins w:id="29" w:author="Guidance" w:date="2025-02-28T14:07:00Z" w16du:dateUtc="2025-02-28T14:07:00Z">
        <w:r w:rsidRPr="00A35481">
          <w:rPr>
            <w:b w:val="0"/>
            <w:bCs/>
            <w:highlight w:val="cyan"/>
            <w:rPrChange w:id="30" w:author="Martin Cahill (NESO)" w:date="2025-02-28T15:33:00Z" w16du:dateUtc="2025-02-28T15:33:00Z">
              <w:rPr>
                <w:b w:val="0"/>
                <w:bCs/>
              </w:rPr>
            </w:rPrChange>
          </w:rPr>
          <w:t xml:space="preserve"> is</w:t>
        </w:r>
        <w:r w:rsidR="00B44EF0" w:rsidRPr="00A35481">
          <w:rPr>
            <w:b w:val="0"/>
            <w:bCs/>
            <w:highlight w:val="cyan"/>
            <w:rPrChange w:id="31" w:author="Martin Cahill (NESO)" w:date="2025-02-28T15:33:00Z" w16du:dateUtc="2025-02-28T15:33:00Z">
              <w:rPr>
                <w:b w:val="0"/>
                <w:bCs/>
              </w:rPr>
            </w:rPrChange>
          </w:rPr>
          <w:t xml:space="preserve"> </w:t>
        </w:r>
      </w:ins>
      <w:ins w:id="32" w:author="Guidance" w:date="2025-02-28T14:08:00Z" w16du:dateUtc="2025-02-28T14:08:00Z">
        <w:r w:rsidR="00B44EF0" w:rsidRPr="00A35481">
          <w:rPr>
            <w:b w:val="0"/>
            <w:bCs/>
            <w:highlight w:val="cyan"/>
            <w:rPrChange w:id="33" w:author="Martin Cahill (NESO)" w:date="2025-02-28T15:33:00Z" w16du:dateUtc="2025-02-28T15:33:00Z">
              <w:rPr>
                <w:b w:val="0"/>
                <w:bCs/>
              </w:rPr>
            </w:rPrChange>
          </w:rPr>
          <w:t>introduced via CMP446</w:t>
        </w:r>
      </w:ins>
    </w:p>
    <w:p w14:paraId="1729FC7B" w14:textId="77777777" w:rsidR="00D20FAB" w:rsidRDefault="00D20FAB" w:rsidP="63A1F05E">
      <w:pPr>
        <w:pStyle w:val="Title"/>
        <w:spacing w:line="360" w:lineRule="auto"/>
        <w:rPr>
          <w:ins w:id="34" w:author="Guidance" w:date="2025-02-28T14:05:00Z" w16du:dateUtc="2025-02-28T14:05:00Z"/>
          <w:sz w:val="20"/>
        </w:rPr>
      </w:pPr>
    </w:p>
    <w:p w14:paraId="6AA6C0A2" w14:textId="77777777" w:rsidR="00D20FAB" w:rsidRDefault="00D20FAB" w:rsidP="63A1F05E">
      <w:pPr>
        <w:pStyle w:val="Title"/>
        <w:spacing w:line="360" w:lineRule="auto"/>
        <w:rPr>
          <w:ins w:id="35" w:author="Guidance" w:date="2025-02-28T14:05:00Z" w16du:dateUtc="2025-02-28T14:05:00Z"/>
          <w:sz w:val="20"/>
        </w:rPr>
      </w:pPr>
    </w:p>
    <w:p w14:paraId="497695D1" w14:textId="757A29E9"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73E5A"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81BA3"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36" w:author="Angela Quinn (NESO)" w:date="2024-10-28T01:02:00Z">
        <w:r w:rsidRPr="00D24BC7" w:rsidDel="00D50827">
          <w:rPr>
            <w:rFonts w:ascii="Arial" w:hAnsi="Arial" w:cs="Arial"/>
            <w:highlight w:val="yellow"/>
            <w:rPrChange w:id="37" w:author="Martin Cahill (NESO)" w:date="2025-02-28T15:34:00Z" w16du:dateUtc="2025-02-28T15:34:00Z">
              <w:rPr>
                <w:rFonts w:ascii="Arial" w:hAnsi="Arial" w:cs="Arial"/>
              </w:rPr>
            </w:rPrChange>
          </w:rPr>
          <w:delText xml:space="preserve">(by reference to the concept of a </w:delText>
        </w:r>
        <w:r w:rsidRPr="00D24BC7" w:rsidDel="00D50827">
          <w:rPr>
            <w:rFonts w:ascii="Arial" w:hAnsi="Arial" w:cs="Arial"/>
            <w:b/>
            <w:bCs/>
            <w:highlight w:val="yellow"/>
            <w:rPrChange w:id="38" w:author="Martin Cahill (NESO)" w:date="2025-02-28T15:34:00Z" w16du:dateUtc="2025-02-28T15:34:00Z">
              <w:rPr>
                <w:rFonts w:ascii="Arial" w:hAnsi="Arial" w:cs="Arial"/>
                <w:b/>
                <w:bCs/>
              </w:rPr>
            </w:rPrChange>
          </w:rPr>
          <w:delText>Planning Limit</w:delText>
        </w:r>
      </w:del>
      <w:del w:id="39" w:author="Angela Quinn (NESO)" w:date="2024-10-18T12:49:00Z">
        <w:r w:rsidRPr="00D24BC7" w:rsidDel="00D50827">
          <w:rPr>
            <w:rFonts w:ascii="Arial" w:hAnsi="Arial" w:cs="Arial"/>
            <w:b/>
            <w:bCs/>
            <w:highlight w:val="yellow"/>
            <w:rPrChange w:id="40" w:author="Martin Cahill (NESO)" w:date="2025-02-28T15:34:00Z" w16du:dateUtc="2025-02-28T15:34:00Z">
              <w:rPr>
                <w:rFonts w:ascii="Arial" w:hAnsi="Arial" w:cs="Arial"/>
                <w:b/>
                <w:bCs/>
              </w:rPr>
            </w:rPrChange>
          </w:rPr>
          <w:delText xml:space="preserve"> </w:delText>
        </w:r>
      </w:del>
      <w:del w:id="41" w:author="Angela Quinn (NESO)" w:date="2024-10-28T01:02:00Z">
        <w:r w:rsidRPr="00D24BC7" w:rsidDel="00D50827">
          <w:rPr>
            <w:rFonts w:ascii="Arial" w:hAnsi="Arial" w:cs="Arial"/>
            <w:highlight w:val="yellow"/>
            <w:rPrChange w:id="42" w:author="Martin Cahill (NESO)" w:date="2025-02-28T15:34:00Z" w16du:dateUtc="2025-02-28T15:34:00Z">
              <w:rPr>
                <w:rFonts w:ascii="Arial" w:hAnsi="Arial" w:cs="Arial"/>
              </w:rPr>
            </w:rPrChange>
          </w:rPr>
          <w:delText>and a</w:delText>
        </w:r>
      </w:del>
      <w:del w:id="43" w:author="Angela Quinn (NESO)" w:date="2024-10-18T12:49:00Z">
        <w:r w:rsidRPr="00D24BC7" w:rsidDel="00D50827">
          <w:rPr>
            <w:rFonts w:ascii="Arial" w:hAnsi="Arial" w:cs="Arial"/>
            <w:b/>
            <w:bCs/>
            <w:highlight w:val="yellow"/>
            <w:rPrChange w:id="44" w:author="Martin Cahill (NESO)" w:date="2025-02-28T15:34:00Z" w16du:dateUtc="2025-02-28T15:34:00Z">
              <w:rPr>
                <w:rFonts w:ascii="Arial" w:hAnsi="Arial" w:cs="Arial"/>
                <w:b/>
                <w:bCs/>
              </w:rPr>
            </w:rPrChange>
          </w:rPr>
          <w:delText xml:space="preserve"> Materiality Trigger</w:delText>
        </w:r>
      </w:del>
      <w:del w:id="45" w:author="Angela Quinn (NESO)" w:date="2024-10-28T01:02:00Z">
        <w:r w:rsidRPr="00D24BC7" w:rsidDel="00D50827">
          <w:rPr>
            <w:rFonts w:ascii="Arial" w:hAnsi="Arial" w:cs="Arial"/>
            <w:highlight w:val="yellow"/>
            <w:rPrChange w:id="46" w:author="Martin Cahill (NESO)" w:date="2025-02-28T15:34:00Z" w16du:dateUtc="2025-02-28T15:34:00Z">
              <w:rPr>
                <w:rFonts w:ascii="Arial" w:hAnsi="Arial" w:cs="Arial"/>
              </w:rPr>
            </w:rPrChange>
          </w:rPr>
          <w:delText>)</w:delText>
        </w:r>
      </w:del>
      <w:del w:id="47"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 xml:space="preserve">prior to completion of </w:t>
      </w:r>
      <w:r w:rsidRPr="0067056F">
        <w:rPr>
          <w:rFonts w:ascii="Arial" w:hAnsi="Arial" w:cs="Arial"/>
          <w:w w:val="108"/>
        </w:rPr>
        <w:lastRenderedPageBreak/>
        <w:t>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have the same meanings, interpretations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48" w:author="Angela Quinn (NESO)" w:date="2024-10-18T12:49:00Z"/>
        </w:trPr>
        <w:tc>
          <w:tcPr>
            <w:tcW w:w="3484" w:type="dxa"/>
          </w:tcPr>
          <w:p w14:paraId="4F3FE46E" w14:textId="6E703973" w:rsidR="00D50827" w:rsidRPr="00D24BC7" w:rsidDel="009F6571" w:rsidRDefault="00D50827" w:rsidP="63A1F05E">
            <w:pPr>
              <w:pStyle w:val="clauseindent"/>
              <w:spacing w:after="0" w:line="360" w:lineRule="auto"/>
              <w:ind w:left="0"/>
              <w:jc w:val="both"/>
              <w:rPr>
                <w:del w:id="49" w:author="Angela Quinn (NESO)" w:date="2024-10-18T12:49:00Z"/>
                <w:b/>
                <w:bCs/>
                <w:w w:val="108"/>
                <w:highlight w:val="yellow"/>
                <w:rPrChange w:id="50" w:author="Martin Cahill (NESO)" w:date="2025-02-28T15:34:00Z" w16du:dateUtc="2025-02-28T15:34:00Z">
                  <w:rPr>
                    <w:del w:id="51" w:author="Angela Quinn (NESO)" w:date="2024-10-18T12:49:00Z"/>
                    <w:b/>
                    <w:bCs/>
                    <w:w w:val="108"/>
                  </w:rPr>
                </w:rPrChange>
              </w:rPr>
            </w:pPr>
            <w:del w:id="52" w:author="Angela Quinn (NESO)" w:date="2024-10-18T12:49:00Z">
              <w:r w:rsidRPr="00D24BC7" w:rsidDel="00D50827">
                <w:rPr>
                  <w:b/>
                  <w:bCs/>
                  <w:highlight w:val="yellow"/>
                  <w:rPrChange w:id="53" w:author="Martin Cahill (NESO)" w:date="2025-02-28T15:34:00Z" w16du:dateUtc="2025-02-28T15:34:00Z">
                    <w:rPr>
                      <w:b/>
                      <w:bCs/>
                    </w:rPr>
                  </w:rPrChange>
                </w:rPr>
                <w:delText>Materiality Trigger</w:delText>
              </w:r>
            </w:del>
          </w:p>
        </w:tc>
        <w:tc>
          <w:tcPr>
            <w:tcW w:w="4311" w:type="dxa"/>
          </w:tcPr>
          <w:p w14:paraId="612B376F" w14:textId="0934B07B" w:rsidR="00D50827" w:rsidRPr="00D24BC7" w:rsidDel="009F6571" w:rsidRDefault="00D50827" w:rsidP="00701A22">
            <w:pPr>
              <w:pStyle w:val="clauseindent"/>
              <w:spacing w:after="0" w:line="360" w:lineRule="auto"/>
              <w:ind w:left="0"/>
              <w:jc w:val="both"/>
              <w:rPr>
                <w:del w:id="54" w:author="Angela Quinn (NESO)" w:date="2024-10-18T12:49:00Z"/>
                <w:b/>
                <w:w w:val="108"/>
                <w:highlight w:val="yellow"/>
                <w:rPrChange w:id="55" w:author="Martin Cahill (NESO)" w:date="2025-02-28T15:34:00Z" w16du:dateUtc="2025-02-28T15:34:00Z">
                  <w:rPr>
                    <w:del w:id="56" w:author="Angela Quinn (NESO)" w:date="2024-10-18T12:49:00Z"/>
                    <w:b/>
                    <w:w w:val="108"/>
                  </w:rPr>
                </w:rPrChange>
              </w:rPr>
            </w:pPr>
            <w:del w:id="57" w:author="Angela Quinn (NESO)" w:date="2024-10-18T12:49:00Z">
              <w:r w:rsidRPr="00D24BC7" w:rsidDel="009F6571">
                <w:rPr>
                  <w:w w:val="108"/>
                  <w:highlight w:val="yellow"/>
                  <w:rPrChange w:id="58" w:author="Martin Cahill (NESO)" w:date="2025-02-28T15:34:00Z" w16du:dateUtc="2025-02-28T15:34:00Z">
                    <w:rPr>
                      <w:w w:val="108"/>
                    </w:rPr>
                  </w:rPrChange>
                </w:rPr>
                <w:delText xml:space="preserve">means the figure, provided by </w:delText>
              </w:r>
              <w:r w:rsidRPr="00D24BC7" w:rsidDel="009F6571">
                <w:rPr>
                  <w:b/>
                  <w:w w:val="108"/>
                  <w:highlight w:val="yellow"/>
                  <w:rPrChange w:id="59" w:author="Martin Cahill (NESO)" w:date="2025-02-28T15:34:00Z" w16du:dateUtc="2025-02-28T15:34:00Z">
                    <w:rPr>
                      <w:b/>
                      <w:w w:val="108"/>
                    </w:rPr>
                  </w:rPrChange>
                </w:rPr>
                <w:delText>The Company</w:delText>
              </w:r>
              <w:r w:rsidRPr="00D24BC7" w:rsidDel="009F6571">
                <w:rPr>
                  <w:w w:val="108"/>
                  <w:highlight w:val="yellow"/>
                  <w:rPrChange w:id="60" w:author="Martin Cahill (NESO)" w:date="2025-02-28T15:34:00Z" w16du:dateUtc="2025-02-28T15:34:00Z">
                    <w:rPr>
                      <w:w w:val="108"/>
                    </w:rPr>
                  </w:rPrChange>
                </w:rPr>
                <w:delText xml:space="preserve"> to the </w:delText>
              </w:r>
              <w:r w:rsidRPr="00D24BC7" w:rsidDel="009F6571">
                <w:rPr>
                  <w:b/>
                  <w:w w:val="108"/>
                  <w:highlight w:val="yellow"/>
                  <w:rPrChange w:id="61" w:author="Martin Cahill (NESO)" w:date="2025-02-28T15:34:00Z" w16du:dateUtc="2025-02-28T15:34:00Z">
                    <w:rPr>
                      <w:b/>
                      <w:w w:val="108"/>
                    </w:rPr>
                  </w:rPrChange>
                </w:rPr>
                <w:delText xml:space="preserve">User </w:delText>
              </w:r>
              <w:r w:rsidRPr="00D24BC7" w:rsidDel="009F6571">
                <w:rPr>
                  <w:w w:val="108"/>
                  <w:highlight w:val="yellow"/>
                  <w:rPrChange w:id="62" w:author="Martin Cahill (NESO)" w:date="2025-02-28T15:34:00Z" w16du:dateUtc="2025-02-28T15:34:00Z">
                    <w:rPr>
                      <w:w w:val="108"/>
                    </w:rPr>
                  </w:rPrChange>
                </w:rPr>
                <w:delText xml:space="preserve">of capacity that reasonably requires the submission of updated technical data  from the </w:delText>
              </w:r>
              <w:r w:rsidRPr="00D24BC7" w:rsidDel="009F6571">
                <w:rPr>
                  <w:b/>
                  <w:w w:val="108"/>
                  <w:highlight w:val="yellow"/>
                  <w:rPrChange w:id="63" w:author="Martin Cahill (NESO)" w:date="2025-02-28T15:34:00Z" w16du:dateUtc="2025-02-28T15:34:00Z">
                    <w:rPr>
                      <w:b/>
                      <w:w w:val="108"/>
                    </w:rPr>
                  </w:rPrChange>
                </w:rPr>
                <w:delText>User</w:delText>
              </w:r>
              <w:r w:rsidRPr="00D24BC7" w:rsidDel="009F6571">
                <w:rPr>
                  <w:w w:val="108"/>
                  <w:highlight w:val="yellow"/>
                  <w:rPrChange w:id="64" w:author="Martin Cahill (NESO)" w:date="2025-02-28T15:34:00Z" w16du:dateUtc="2025-02-28T15:34:00Z">
                    <w:rPr>
                      <w:w w:val="108"/>
                    </w:rPr>
                  </w:rPrChange>
                </w:rPr>
                <w:delText xml:space="preserve"> to </w:delText>
              </w:r>
              <w:r w:rsidRPr="00D24BC7" w:rsidDel="009F6571">
                <w:rPr>
                  <w:b/>
                  <w:w w:val="108"/>
                  <w:highlight w:val="yellow"/>
                  <w:rPrChange w:id="65" w:author="Martin Cahill (NESO)" w:date="2025-02-28T15:34:00Z" w16du:dateUtc="2025-02-28T15:34:00Z">
                    <w:rPr>
                      <w:b/>
                      <w:w w:val="108"/>
                    </w:rPr>
                  </w:rPrChange>
                </w:rPr>
                <w:delText>The Company</w:delText>
              </w:r>
              <w:r w:rsidRPr="00D24BC7" w:rsidDel="009F6571">
                <w:rPr>
                  <w:w w:val="108"/>
                  <w:highlight w:val="yellow"/>
                  <w:rPrChange w:id="66" w:author="Martin Cahill (NESO)" w:date="2025-02-28T15:34:00Z" w16du:dateUtc="2025-02-28T15:34:00Z">
                    <w:rPr>
                      <w:w w:val="108"/>
                    </w:rPr>
                  </w:rPrChange>
                </w:rPr>
                <w:delText xml:space="preserve"> to facilitate a technical review in accordance with the </w:delText>
              </w:r>
              <w:r w:rsidRPr="00D24BC7" w:rsidDel="009F6571">
                <w:rPr>
                  <w:b/>
                  <w:w w:val="108"/>
                  <w:highlight w:val="yellow"/>
                  <w:rPrChange w:id="67" w:author="Martin Cahill (NESO)" w:date="2025-02-28T15:34:00Z" w16du:dateUtc="2025-02-28T15:34:00Z">
                    <w:rPr>
                      <w:b/>
                      <w:w w:val="108"/>
                    </w:rPr>
                  </w:rPrChange>
                </w:rPr>
                <w:delText>Transmission Impact Assessment Process</w:delText>
              </w:r>
            </w:del>
          </w:p>
          <w:p w14:paraId="51FA979B" w14:textId="055A9975" w:rsidR="00D50827" w:rsidRPr="00D24BC7" w:rsidDel="009F6571" w:rsidRDefault="00D50827" w:rsidP="00701A22">
            <w:pPr>
              <w:pStyle w:val="clauseindent"/>
              <w:spacing w:after="0" w:line="360" w:lineRule="auto"/>
              <w:ind w:left="0"/>
              <w:jc w:val="both"/>
              <w:rPr>
                <w:del w:id="68" w:author="Angela Quinn (NESO)" w:date="2024-10-18T12:49:00Z"/>
                <w:highlight w:val="yellow"/>
                <w:rPrChange w:id="69" w:author="Martin Cahill (NESO)" w:date="2025-02-28T15:34:00Z" w16du:dateUtc="2025-02-28T15:34:00Z">
                  <w:rPr>
                    <w:del w:id="70" w:author="Angela Quinn (NESO)" w:date="2024-10-18T12:49:00Z"/>
                  </w:rPr>
                </w:rPrChange>
              </w:rPr>
            </w:pPr>
            <w:del w:id="71" w:author="Angela Quinn (NESO)" w:date="2024-10-18T12:49:00Z">
              <w:r w:rsidRPr="00D24BC7" w:rsidDel="00D50827">
                <w:rPr>
                  <w:highlight w:val="yellow"/>
                  <w:rPrChange w:id="72" w:author="Martin Cahill (NESO)" w:date="2025-02-28T15:34:00Z" w16du:dateUtc="2025-02-28T15:34:00Z">
                    <w:rPr/>
                  </w:rPrChange>
                </w:rPr>
                <w:delText xml:space="preserve"> </w:delText>
              </w:r>
            </w:del>
          </w:p>
        </w:tc>
      </w:tr>
      <w:tr w:rsidR="0067056F" w:rsidRPr="0067056F" w14:paraId="4F424960" w14:textId="77777777" w:rsidTr="7E55170D">
        <w:trPr>
          <w:trHeight w:val="133"/>
          <w:del w:id="73" w:author="Angela Quinn (NESO)" w:date="2024-10-28T01:03:00Z"/>
        </w:trPr>
        <w:tc>
          <w:tcPr>
            <w:tcW w:w="3484" w:type="dxa"/>
          </w:tcPr>
          <w:p w14:paraId="5CE53982" w14:textId="77777777" w:rsidR="00D50827" w:rsidRPr="00D24BC7"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highlight w:val="yellow"/>
                <w:rPrChange w:id="74" w:author="Martin Cahill (NESO)" w:date="2025-02-28T15:34:00Z" w16du:dateUtc="2025-02-28T15:34:00Z">
                  <w:rPr>
                    <w:rFonts w:ascii="Arial" w:hAnsi="Arial" w:cs="Arial"/>
                    <w:b/>
                    <w:bCs/>
                    <w:w w:val="108"/>
                  </w:rPr>
                </w:rPrChange>
              </w:rPr>
            </w:pPr>
            <w:del w:id="75" w:author="Angela Quinn (NESO)" w:date="2024-10-28T01:03:00Z">
              <w:r w:rsidRPr="00D24BC7" w:rsidDel="00D50827">
                <w:rPr>
                  <w:rFonts w:ascii="Arial" w:hAnsi="Arial" w:cs="Arial"/>
                  <w:b/>
                  <w:bCs/>
                  <w:highlight w:val="yellow"/>
                  <w:rPrChange w:id="76" w:author="Martin Cahill (NESO)" w:date="2025-02-28T15:34:00Z" w16du:dateUtc="2025-02-28T15:34:00Z">
                    <w:rPr>
                      <w:rFonts w:ascii="Arial" w:hAnsi="Arial" w:cs="Arial"/>
                      <w:b/>
                      <w:bCs/>
                    </w:rPr>
                  </w:rPrChange>
                </w:rPr>
                <w:delText>Planning Limit</w:delText>
              </w:r>
            </w:del>
          </w:p>
        </w:tc>
        <w:tc>
          <w:tcPr>
            <w:tcW w:w="4311" w:type="dxa"/>
          </w:tcPr>
          <w:p w14:paraId="60DC0737" w14:textId="77777777" w:rsidR="00D50827" w:rsidRPr="00D24BC7" w:rsidRDefault="00D50827" w:rsidP="00701A22">
            <w:pPr>
              <w:pStyle w:val="clauseindent"/>
              <w:spacing w:after="0" w:line="360" w:lineRule="auto"/>
              <w:ind w:left="0"/>
              <w:jc w:val="both"/>
              <w:rPr>
                <w:del w:id="77" w:author="Angela Quinn (NESO)" w:date="2024-10-28T01:03:00Z"/>
                <w:highlight w:val="yellow"/>
                <w:rPrChange w:id="78" w:author="Martin Cahill (NESO)" w:date="2025-02-28T15:34:00Z" w16du:dateUtc="2025-02-28T15:34:00Z">
                  <w:rPr>
                    <w:del w:id="79" w:author="Angela Quinn (NESO)" w:date="2024-10-28T01:03:00Z"/>
                  </w:rPr>
                </w:rPrChange>
              </w:rPr>
            </w:pPr>
            <w:del w:id="80" w:author="Angela Quinn (NESO)" w:date="2024-10-28T01:03:00Z">
              <w:r w:rsidRPr="00D24BC7" w:rsidDel="00D50827">
                <w:rPr>
                  <w:highlight w:val="yellow"/>
                  <w:rPrChange w:id="81" w:author="Martin Cahill (NESO)" w:date="2025-02-28T15:34:00Z" w16du:dateUtc="2025-02-28T15:34:00Z">
                    <w:rPr/>
                  </w:rPrChange>
                </w:rPr>
                <w:delText xml:space="preserve">means a figure, provided by </w:delText>
              </w:r>
              <w:r w:rsidRPr="00D24BC7" w:rsidDel="00D50827">
                <w:rPr>
                  <w:b/>
                  <w:bCs/>
                  <w:highlight w:val="yellow"/>
                  <w:rPrChange w:id="82" w:author="Martin Cahill (NESO)" w:date="2025-02-28T15:34:00Z" w16du:dateUtc="2025-02-28T15:34:00Z">
                    <w:rPr>
                      <w:b/>
                      <w:bCs/>
                    </w:rPr>
                  </w:rPrChange>
                </w:rPr>
                <w:delText>The Company</w:delText>
              </w:r>
              <w:r w:rsidRPr="00D24BC7" w:rsidDel="00D50827">
                <w:rPr>
                  <w:highlight w:val="yellow"/>
                  <w:rPrChange w:id="83" w:author="Martin Cahill (NESO)" w:date="2025-02-28T15:34:00Z" w16du:dateUtc="2025-02-28T15:34:00Z">
                    <w:rPr/>
                  </w:rPrChange>
                </w:rPr>
                <w:delText xml:space="preserve"> to the </w:delText>
              </w:r>
              <w:r w:rsidRPr="00D24BC7" w:rsidDel="00D50827">
                <w:rPr>
                  <w:b/>
                  <w:bCs/>
                  <w:highlight w:val="yellow"/>
                  <w:rPrChange w:id="84" w:author="Martin Cahill (NESO)" w:date="2025-02-28T15:34:00Z" w16du:dateUtc="2025-02-28T15:34:00Z">
                    <w:rPr>
                      <w:b/>
                      <w:bCs/>
                    </w:rPr>
                  </w:rPrChange>
                </w:rPr>
                <w:delText>User</w:delText>
              </w:r>
              <w:r w:rsidRPr="00D24BC7" w:rsidDel="00D50827">
                <w:rPr>
                  <w:highlight w:val="yellow"/>
                  <w:rPrChange w:id="85" w:author="Martin Cahill (NESO)" w:date="2025-02-28T15:34:00Z" w16du:dateUtc="2025-02-28T15:34:00Z">
                    <w:rPr/>
                  </w:rPrChange>
                </w:rPr>
                <w:delText xml:space="preserve"> which represents</w:delText>
              </w:r>
              <w:r w:rsidRPr="00D24BC7" w:rsidDel="00D50827">
                <w:rPr>
                  <w:b/>
                  <w:bCs/>
                  <w:highlight w:val="yellow"/>
                  <w:rPrChange w:id="86" w:author="Martin Cahill (NESO)" w:date="2025-02-28T15:34:00Z" w16du:dateUtc="2025-02-28T15:34:00Z">
                    <w:rPr>
                      <w:b/>
                      <w:bCs/>
                    </w:rPr>
                  </w:rPrChange>
                </w:rPr>
                <w:delText xml:space="preserve"> </w:delText>
              </w:r>
              <w:r w:rsidRPr="00D24BC7" w:rsidDel="00D50827">
                <w:rPr>
                  <w:highlight w:val="yellow"/>
                  <w:rPrChange w:id="87" w:author="Martin Cahill (NESO)" w:date="2025-02-28T15:34:00Z" w16du:dateUtc="2025-02-28T15:34:00Z">
                    <w:rPr/>
                  </w:rPrChange>
                </w:rPr>
                <w:delText xml:space="preserve">capability of the </w:delText>
              </w:r>
              <w:r w:rsidRPr="00D24BC7" w:rsidDel="00D50827">
                <w:rPr>
                  <w:b/>
                  <w:bCs/>
                  <w:highlight w:val="yellow"/>
                  <w:rPrChange w:id="88" w:author="Martin Cahill (NESO)" w:date="2025-02-28T15:34:00Z" w16du:dateUtc="2025-02-28T15:34:00Z">
                    <w:rPr>
                      <w:b/>
                      <w:bCs/>
                    </w:rPr>
                  </w:rPrChange>
                </w:rPr>
                <w:delText>National Electricity Transmission System</w:delText>
              </w:r>
              <w:r w:rsidRPr="00D24BC7" w:rsidDel="00D50827">
                <w:rPr>
                  <w:highlight w:val="yellow"/>
                  <w:rPrChange w:id="89" w:author="Martin Cahill (NESO)" w:date="2025-02-28T15:34:00Z" w16du:dateUtc="2025-02-28T15:34:00Z">
                    <w:rPr/>
                  </w:rPrChange>
                </w:rPr>
                <w:delText>.</w:delText>
              </w:r>
            </w:del>
          </w:p>
          <w:p w14:paraId="740DC4C2" w14:textId="77777777" w:rsidR="00D50827" w:rsidRPr="00D24BC7" w:rsidRDefault="00D50827" w:rsidP="00701A22">
            <w:pPr>
              <w:pStyle w:val="clauseindent"/>
              <w:spacing w:after="0" w:line="360" w:lineRule="auto"/>
              <w:ind w:left="0"/>
              <w:jc w:val="both"/>
              <w:rPr>
                <w:highlight w:val="yellow"/>
                <w:rPrChange w:id="90" w:author="Martin Cahill (NESO)" w:date="2025-02-28T15:34:00Z" w16du:dateUtc="2025-02-28T15:34:00Z">
                  <w:rPr/>
                </w:rPrChange>
              </w:rPr>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91" w:author="Angela Quinn (NESO)" w:date="2024-11-04T15:48:00Z">
              <w:r w:rsidRPr="00D24BC7" w:rsidDel="00D50827">
                <w:rPr>
                  <w:b/>
                  <w:bCs/>
                  <w:highlight w:val="yellow"/>
                  <w:rPrChange w:id="92" w:author="Martin Cahill (NESO)" w:date="2025-02-28T15:34:00Z" w16du:dateUtc="2025-02-28T15:34:00Z">
                    <w:rPr>
                      <w:b/>
                      <w:bCs/>
                    </w:rPr>
                  </w:rPrChange>
                </w:rPr>
                <w:delText>Medium Power Stations</w:delText>
              </w:r>
              <w:r w:rsidRPr="00D24BC7" w:rsidDel="00D50827">
                <w:rPr>
                  <w:highlight w:val="yellow"/>
                  <w:rPrChange w:id="93" w:author="Martin Cahill (NESO)" w:date="2025-02-28T15:34:00Z" w16du:dateUtc="2025-02-28T15:34:00Z">
                    <w:rPr/>
                  </w:rPrChange>
                </w:rPr>
                <w:delText xml:space="preserve"> and </w:delText>
              </w:r>
              <w:r w:rsidRPr="00D24BC7" w:rsidDel="00D50827">
                <w:rPr>
                  <w:b/>
                  <w:bCs/>
                  <w:highlight w:val="yellow"/>
                  <w:rPrChange w:id="94" w:author="Martin Cahill (NESO)" w:date="2025-02-28T15:34:00Z" w16du:dateUtc="2025-02-28T15:34:00Z">
                    <w:rPr>
                      <w:b/>
                      <w:bCs/>
                    </w:rPr>
                  </w:rPrChange>
                </w:rPr>
                <w:delText>Relevant Embedded</w:delText>
              </w:r>
              <w:r w:rsidRPr="00D24BC7" w:rsidDel="00D50827">
                <w:rPr>
                  <w:highlight w:val="yellow"/>
                  <w:rPrChange w:id="95" w:author="Martin Cahill (NESO)" w:date="2025-02-28T15:34:00Z" w16du:dateUtc="2025-02-28T15:34:00Z">
                    <w:rPr/>
                  </w:rPrChange>
                </w:rPr>
                <w:delText xml:space="preserve"> </w:delText>
              </w:r>
              <w:r w:rsidRPr="00D24BC7" w:rsidDel="00D50827">
                <w:rPr>
                  <w:b/>
                  <w:bCs/>
                  <w:highlight w:val="yellow"/>
                  <w:rPrChange w:id="96" w:author="Martin Cahill (NESO)" w:date="2025-02-28T15:34:00Z" w16du:dateUtc="2025-02-28T15:34:00Z">
                    <w:rPr>
                      <w:b/>
                      <w:bCs/>
                    </w:rPr>
                  </w:rPrChange>
                </w:rPr>
                <w:delText>Small</w:delText>
              </w:r>
              <w:r w:rsidRPr="7E55170D" w:rsidDel="00D50827">
                <w:rPr>
                  <w:b/>
                  <w:bCs/>
                </w:rPr>
                <w:delText xml:space="preserve">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lastRenderedPageBreak/>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The following shall be added as Clause [ ]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r w:rsidRPr="44F8C411">
        <w:rPr>
          <w:rFonts w:ascii="Arial" w:hAnsi="Arial"/>
        </w:rPr>
        <w:t>[ ].1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97"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0B58F385"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del w:id="98" w:author="Martin Cahill (NESO)" w:date="2025-02-28T15:33:00Z" w16du:dateUtc="2025-02-28T15:33:00Z">
        <w:r w:rsidRPr="00A422DC" w:rsidDel="00A422DC">
          <w:rPr>
            <w:rFonts w:ascii="Arial" w:hAnsi="Arial" w:cs="Arial"/>
            <w:highlight w:val="cyan"/>
            <w:rPrChange w:id="99" w:author="Martin Cahill (NESO)" w:date="2025-02-28T15:33:00Z" w16du:dateUtc="2025-02-28T15:33:00Z">
              <w:rPr>
                <w:rFonts w:ascii="Arial" w:hAnsi="Arial" w:cs="Arial"/>
              </w:rPr>
            </w:rPrChange>
          </w:rPr>
          <w:delText xml:space="preserve">For the purposes of </w:delText>
        </w:r>
        <w:r w:rsidRPr="00A422DC" w:rsidDel="00A422DC">
          <w:rPr>
            <w:rFonts w:ascii="Arial" w:hAnsi="Arial" w:cs="Arial"/>
            <w:b/>
            <w:bCs/>
            <w:highlight w:val="cyan"/>
            <w:rPrChange w:id="100" w:author="Martin Cahill (NESO)" w:date="2025-02-28T15:33:00Z" w16du:dateUtc="2025-02-28T15:33:00Z">
              <w:rPr>
                <w:rFonts w:ascii="Arial" w:hAnsi="Arial" w:cs="Arial"/>
              </w:rPr>
            </w:rPrChange>
          </w:rPr>
          <w:delText>CUSC</w:delText>
        </w:r>
        <w:r w:rsidRPr="00A422DC" w:rsidDel="00A422DC">
          <w:rPr>
            <w:rFonts w:ascii="Arial" w:hAnsi="Arial" w:cs="Arial"/>
            <w:highlight w:val="cyan"/>
            <w:rPrChange w:id="101" w:author="Martin Cahill (NESO)" w:date="2025-02-28T15:33:00Z" w16du:dateUtc="2025-02-28T15:33:00Z">
              <w:rPr>
                <w:rFonts w:ascii="Arial" w:hAnsi="Arial" w:cs="Arial"/>
              </w:rPr>
            </w:rPrChange>
          </w:rPr>
          <w:delText xml:space="preserve"> Paragraph 6.5.1(b), </w:delText>
        </w:r>
        <w:r w:rsidRPr="00A422DC" w:rsidDel="00A422DC">
          <w:rPr>
            <w:rFonts w:ascii="Arial" w:hAnsi="Arial" w:cs="Arial"/>
            <w:b/>
            <w:bCs/>
            <w:highlight w:val="cyan"/>
            <w:rPrChange w:id="102" w:author="Martin Cahill (NESO)" w:date="2025-02-28T15:33:00Z" w16du:dateUtc="2025-02-28T15:33:00Z">
              <w:rPr>
                <w:rFonts w:ascii="Arial" w:hAnsi="Arial" w:cs="Arial"/>
                <w:b/>
                <w:bCs/>
              </w:rPr>
            </w:rPrChange>
          </w:rPr>
          <w:delText>Embedded Small Power Stations</w:delText>
        </w:r>
        <w:r w:rsidRPr="00A422DC" w:rsidDel="00A422DC">
          <w:rPr>
            <w:rFonts w:ascii="Arial" w:hAnsi="Arial" w:cs="Arial"/>
            <w:highlight w:val="cyan"/>
            <w:rPrChange w:id="103" w:author="Martin Cahill (NESO)" w:date="2025-02-28T15:33:00Z" w16du:dateUtc="2025-02-28T15:33:00Z">
              <w:rPr>
                <w:rFonts w:ascii="Arial" w:hAnsi="Arial" w:cs="Arial"/>
              </w:rPr>
            </w:rPrChange>
          </w:rPr>
          <w:delText xml:space="preserve"> of [ ]MW and above will be deemed to be a </w:delText>
        </w:r>
        <w:r w:rsidRPr="00A422DC" w:rsidDel="00A422DC">
          <w:rPr>
            <w:rFonts w:ascii="Arial" w:hAnsi="Arial" w:cs="Arial"/>
            <w:b/>
            <w:bCs/>
            <w:highlight w:val="cyan"/>
            <w:rPrChange w:id="104" w:author="Martin Cahill (NESO)" w:date="2025-02-28T15:33:00Z" w16du:dateUtc="2025-02-28T15:33:00Z">
              <w:rPr>
                <w:rFonts w:ascii="Arial" w:hAnsi="Arial" w:cs="Arial"/>
                <w:b/>
                <w:bCs/>
              </w:rPr>
            </w:rPrChange>
          </w:rPr>
          <w:delText xml:space="preserve">Relevant Embedded Small Power Station </w:delText>
        </w:r>
        <w:r w:rsidRPr="00A422DC" w:rsidDel="00A422DC">
          <w:rPr>
            <w:rFonts w:ascii="Arial" w:hAnsi="Arial" w:cs="Arial"/>
            <w:highlight w:val="cyan"/>
            <w:rPrChange w:id="105" w:author="Martin Cahill (NESO)" w:date="2025-02-28T15:33:00Z" w16du:dateUtc="2025-02-28T15:33:00Z">
              <w:rPr>
                <w:rFonts w:ascii="Arial" w:hAnsi="Arial" w:cs="Arial"/>
              </w:rPr>
            </w:rPrChange>
          </w:rPr>
          <w:delText xml:space="preserve">unless otherwise notified by </w:delText>
        </w:r>
        <w:r w:rsidRPr="00A422DC" w:rsidDel="00A422DC">
          <w:rPr>
            <w:rFonts w:ascii="Arial" w:hAnsi="Arial" w:cs="Arial"/>
            <w:b/>
            <w:bCs/>
            <w:highlight w:val="cyan"/>
            <w:rPrChange w:id="106" w:author="Martin Cahill (NESO)" w:date="2025-02-28T15:33:00Z" w16du:dateUtc="2025-02-28T15:33:00Z">
              <w:rPr>
                <w:rFonts w:ascii="Arial" w:hAnsi="Arial" w:cs="Arial"/>
                <w:b/>
                <w:bCs/>
              </w:rPr>
            </w:rPrChange>
          </w:rPr>
          <w:delText>The Company</w:delText>
        </w:r>
        <w:r w:rsidRPr="00A422DC" w:rsidDel="00A422DC">
          <w:rPr>
            <w:rFonts w:ascii="Arial" w:hAnsi="Arial" w:cs="Arial"/>
            <w:highlight w:val="cyan"/>
            <w:rPrChange w:id="107" w:author="Martin Cahill (NESO)" w:date="2025-02-28T15:33:00Z" w16du:dateUtc="2025-02-28T15:33:00Z">
              <w:rPr>
                <w:rFonts w:ascii="Arial" w:hAnsi="Arial" w:cs="Arial"/>
              </w:rPr>
            </w:rPrChange>
          </w:rPr>
          <w:delText xml:space="preserve"> in accordance with </w:delText>
        </w:r>
        <w:r w:rsidRPr="00A422DC" w:rsidDel="00A422DC">
          <w:rPr>
            <w:highlight w:val="cyan"/>
            <w:rPrChange w:id="108" w:author="Martin Cahill (NESO)" w:date="2025-02-28T15:33:00Z" w16du:dateUtc="2025-02-28T15:33:00Z">
              <w:rPr/>
            </w:rPrChange>
          </w:rPr>
          <w:delText xml:space="preserve"> </w:delText>
        </w:r>
        <w:r w:rsidRPr="00A422DC" w:rsidDel="00A422DC">
          <w:rPr>
            <w:rFonts w:ascii="Arial" w:hAnsi="Arial" w:cs="Arial"/>
            <w:b/>
            <w:bCs/>
            <w:highlight w:val="cyan"/>
            <w:rPrChange w:id="109" w:author="Martin Cahill (NESO)" w:date="2025-02-28T15:33:00Z" w16du:dateUtc="2025-02-28T15:33:00Z">
              <w:rPr>
                <w:rFonts w:ascii="Arial" w:hAnsi="Arial" w:cs="Arial"/>
              </w:rPr>
            </w:rPrChange>
          </w:rPr>
          <w:delText xml:space="preserve">CUSC </w:delText>
        </w:r>
        <w:r w:rsidRPr="00A422DC" w:rsidDel="00A422DC">
          <w:rPr>
            <w:rFonts w:ascii="Arial" w:hAnsi="Arial" w:cs="Arial"/>
            <w:highlight w:val="cyan"/>
            <w:rPrChange w:id="110" w:author="Martin Cahill (NESO)" w:date="2025-02-28T15:33:00Z" w16du:dateUtc="2025-02-28T15:33:00Z">
              <w:rPr>
                <w:rFonts w:ascii="Arial" w:hAnsi="Arial" w:cs="Arial"/>
              </w:rPr>
            </w:rPrChange>
          </w:rPr>
          <w:delText>Paragraph 6.5.1(b).</w:delText>
        </w:r>
      </w:del>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6AFBC584">
        <w:rPr>
          <w:rFonts w:ascii="Arial" w:hAnsi="Arial" w:cs="Arial"/>
        </w:rPr>
        <w:t>[ ].6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111" w:name="_Hlk22126640"/>
      <w:r w:rsidRPr="6AFBC584">
        <w:rPr>
          <w:rFonts w:ascii="Arial" w:hAnsi="Arial" w:cs="Arial"/>
        </w:rPr>
        <w:t>but no fewer than one every 6 months</w:t>
      </w:r>
      <w:bookmarkEnd w:id="111"/>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lastRenderedPageBreak/>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112" w:author="Angela Quinn (NESO)" w:date="2024-10-31T07:17:00Z">
        <w:r w:rsidR="30804E8A" w:rsidRPr="00D24BC7">
          <w:rPr>
            <w:rFonts w:ascii="Arial" w:hAnsi="Arial"/>
            <w:b/>
            <w:bCs/>
            <w:highlight w:val="yellow"/>
            <w:rPrChange w:id="113" w:author="Martin Cahill (NESO)" w:date="2025-02-28T15:35:00Z" w16du:dateUtc="2025-02-28T15:35:00Z">
              <w:rPr>
                <w:rFonts w:ascii="Arial" w:hAnsi="Arial"/>
              </w:rPr>
            </w:rPrChange>
          </w:rPr>
          <w:t>B</w:t>
        </w:r>
      </w:ins>
      <w:del w:id="114" w:author="Angela Quinn (NESO)" w:date="2024-10-31T07:17:00Z">
        <w:r w:rsidRPr="00D24BC7" w:rsidDel="00D50827">
          <w:rPr>
            <w:rFonts w:ascii="Arial" w:hAnsi="Arial"/>
            <w:b/>
            <w:bCs/>
            <w:highlight w:val="yellow"/>
            <w:rPrChange w:id="115" w:author="Martin Cahill (NESO)" w:date="2025-02-28T15:35:00Z" w16du:dateUtc="2025-02-28T15:35:00Z">
              <w:rPr>
                <w:rFonts w:ascii="Arial" w:hAnsi="Arial"/>
              </w:rPr>
            </w:rPrChange>
          </w:rPr>
          <w:delText>b</w:delText>
        </w:r>
      </w:del>
      <w:r w:rsidRPr="44F8C411">
        <w:rPr>
          <w:rFonts w:ascii="Arial" w:hAnsi="Arial"/>
          <w:b/>
          <w:bCs/>
          <w:rPrChange w:id="116" w:author="Angela Quinn (NESO)" w:date="2024-10-31T07:18:00Z">
            <w:rPr>
              <w:rFonts w:ascii="Arial" w:hAnsi="Arial"/>
            </w:rPr>
          </w:rPrChange>
        </w:rPr>
        <w:t xml:space="preserve">usiness </w:t>
      </w:r>
      <w:ins w:id="117" w:author="Angela Quinn (NESO)" w:date="2024-10-31T07:17:00Z">
        <w:r w:rsidR="6D51C3A8" w:rsidRPr="00D24BC7">
          <w:rPr>
            <w:rFonts w:ascii="Arial" w:hAnsi="Arial"/>
            <w:b/>
            <w:bCs/>
            <w:highlight w:val="yellow"/>
            <w:rPrChange w:id="118" w:author="Martin Cahill (NESO)" w:date="2025-02-28T15:35:00Z" w16du:dateUtc="2025-02-28T15:35:00Z">
              <w:rPr>
                <w:rFonts w:ascii="Arial" w:hAnsi="Arial"/>
              </w:rPr>
            </w:rPrChange>
          </w:rPr>
          <w:t>D</w:t>
        </w:r>
      </w:ins>
      <w:del w:id="119" w:author="Angela Quinn (NESO)" w:date="2024-10-31T07:17:00Z">
        <w:r w:rsidRPr="00D24BC7" w:rsidDel="00D50827">
          <w:rPr>
            <w:rFonts w:ascii="Arial" w:hAnsi="Arial"/>
            <w:b/>
            <w:bCs/>
            <w:highlight w:val="yellow"/>
            <w:rPrChange w:id="120" w:author="Martin Cahill (NESO)" w:date="2025-02-28T15:35:00Z" w16du:dateUtc="2025-02-28T15:35:00Z">
              <w:rPr>
                <w:rFonts w:ascii="Arial" w:hAnsi="Arial"/>
              </w:rPr>
            </w:rPrChange>
          </w:rPr>
          <w:delText>d</w:delText>
        </w:r>
      </w:del>
      <w:r w:rsidRPr="44F8C411">
        <w:rPr>
          <w:rFonts w:ascii="Arial" w:hAnsi="Arial"/>
          <w:b/>
          <w:bCs/>
          <w:rPrChange w:id="121"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shall ensure that the Site Specific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powers or benefits are or shall be conferred on any </w:t>
      </w:r>
      <w:r w:rsidRPr="0067056F">
        <w:rPr>
          <w:rFonts w:ascii="Arial" w:hAnsi="Arial"/>
        </w:rPr>
        <w:lastRenderedPageBreak/>
        <w:t xml:space="preserve">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lastRenderedPageBreak/>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FMS, Energy Metering Systems - The Electronics components have a 15 year replacement period. The Non-Electronics components have a 40 year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lastRenderedPageBreak/>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extant at 31st March 1990 and specified in Appendix A Part 1 will be at an annual rate for the period [ ]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installed for this agreement after 31st March 1990 and specified in Appendix A Part 2 will be at an annual rate for the period [ ]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default" r:id="rId11"/>
          <w:footerReference w:type="default" r:id="rId12"/>
          <w:headerReference w:type="first" r:id="rId13"/>
          <w:footerReference w:type="first" r:id="rId14"/>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lastRenderedPageBreak/>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r w:rsidRPr="00D20C7A">
        <w:rPr>
          <w:rFonts w:ascii="Arial" w:hAnsi="Arial" w:cs="Arial"/>
          <w:b/>
          <w:bCs/>
          <w:spacing w:val="-1"/>
          <w:u w:val="thick"/>
          <w:lang w:eastAsia="en-GB"/>
        </w:rPr>
        <w:t>STATIONS</w:t>
      </w:r>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1D40891"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134" w:author="Angela Quinn (NESO)" w:date="2024-10-18T12:57:00Z">
        <w:r w:rsidR="002419C6" w:rsidRPr="00D24BC7">
          <w:rPr>
            <w:rFonts w:ascii="Arial" w:hAnsi="Arial" w:cs="Arial"/>
            <w:highlight w:val="yellow"/>
            <w:lang w:eastAsia="en-GB"/>
            <w:rPrChange w:id="135" w:author="Martin Cahill (NESO)" w:date="2025-02-28T15:35:00Z" w16du:dateUtc="2025-02-28T15:35:00Z">
              <w:rPr>
                <w:rFonts w:ascii="Arial" w:hAnsi="Arial" w:cs="Arial"/>
                <w:lang w:eastAsia="en-GB"/>
              </w:rPr>
            </w:rPrChange>
          </w:rPr>
          <w:t xml:space="preserve">Developer </w:t>
        </w:r>
      </w:ins>
      <w:ins w:id="136" w:author="Angela Quinn (NESO)" w:date="2024-10-28T01:07:00Z">
        <w:r w:rsidR="12835FB2" w:rsidRPr="00D24BC7">
          <w:rPr>
            <w:rFonts w:ascii="Arial" w:hAnsi="Arial" w:cs="Arial"/>
            <w:highlight w:val="yellow"/>
            <w:lang w:eastAsia="en-GB"/>
            <w:rPrChange w:id="137" w:author="Martin Cahill (NESO)" w:date="2025-02-28T15:35:00Z" w16du:dateUtc="2025-02-28T15:35:00Z">
              <w:rPr>
                <w:rFonts w:ascii="Arial" w:hAnsi="Arial" w:cs="Arial"/>
                <w:lang w:eastAsia="en-GB"/>
              </w:rPr>
            </w:rPrChange>
          </w:rPr>
          <w:t>C</w:t>
        </w:r>
      </w:ins>
      <w:ins w:id="138" w:author="Angela Quinn (NESO)" w:date="2024-10-18T12:57:00Z">
        <w:r w:rsidR="002419C6" w:rsidRPr="00D24BC7">
          <w:rPr>
            <w:rFonts w:ascii="Arial" w:hAnsi="Arial" w:cs="Arial"/>
            <w:highlight w:val="yellow"/>
            <w:lang w:eastAsia="en-GB"/>
            <w:rPrChange w:id="139" w:author="Martin Cahill (NESO)" w:date="2025-02-28T15:35:00Z" w16du:dateUtc="2025-02-28T15:35:00Z">
              <w:rPr>
                <w:rFonts w:ascii="Arial" w:hAnsi="Arial" w:cs="Arial"/>
                <w:lang w:eastAsia="en-GB"/>
              </w:rPr>
            </w:rPrChange>
          </w:rPr>
          <w:t xml:space="preserve">apacity for Relevant Embedded Power Stations in respect of which there are </w:t>
        </w:r>
        <w:r w:rsidR="002419C6" w:rsidRPr="00D24BC7">
          <w:rPr>
            <w:rFonts w:ascii="Arial" w:hAnsi="Arial" w:cs="Arial"/>
            <w:b/>
            <w:bCs/>
            <w:highlight w:val="yellow"/>
            <w:lang w:eastAsia="en-GB"/>
            <w:rPrChange w:id="140" w:author="Martin Cahill (NESO)" w:date="2025-02-28T15:35:00Z" w16du:dateUtc="2025-02-28T15:35:00Z">
              <w:rPr>
                <w:rFonts w:ascii="Arial" w:hAnsi="Arial" w:cs="Arial"/>
                <w:b/>
                <w:bCs/>
                <w:lang w:eastAsia="en-GB"/>
              </w:rPr>
            </w:rPrChange>
          </w:rPr>
          <w:t xml:space="preserve">Gate </w:t>
        </w:r>
      </w:ins>
      <w:ins w:id="141" w:author="Angela Quinn (NESO)" w:date="2024-10-28T01:07:00Z">
        <w:r w:rsidR="71937BA2" w:rsidRPr="00D24BC7">
          <w:rPr>
            <w:rFonts w:ascii="Arial" w:hAnsi="Arial" w:cs="Arial"/>
            <w:b/>
            <w:bCs/>
            <w:highlight w:val="yellow"/>
            <w:lang w:eastAsia="en-GB"/>
            <w:rPrChange w:id="142" w:author="Martin Cahill (NESO)" w:date="2025-02-28T15:35:00Z" w16du:dateUtc="2025-02-28T15:35:00Z">
              <w:rPr>
                <w:rFonts w:ascii="Arial" w:hAnsi="Arial" w:cs="Arial"/>
                <w:b/>
                <w:bCs/>
                <w:lang w:eastAsia="en-GB"/>
              </w:rPr>
            </w:rPrChange>
          </w:rPr>
          <w:t xml:space="preserve">2 </w:t>
        </w:r>
      </w:ins>
      <w:ins w:id="143" w:author="Angela Quinn (NESO)" w:date="2024-10-18T12:57:00Z">
        <w:r w:rsidR="002419C6" w:rsidRPr="00D24BC7">
          <w:rPr>
            <w:rFonts w:ascii="Arial" w:hAnsi="Arial" w:cs="Arial"/>
            <w:b/>
            <w:bCs/>
            <w:highlight w:val="yellow"/>
            <w:lang w:eastAsia="en-GB"/>
            <w:rPrChange w:id="144" w:author="Martin Cahill (NESO)" w:date="2025-02-28T15:35:00Z" w16du:dateUtc="2025-02-28T15:35:00Z">
              <w:rPr>
                <w:rFonts w:ascii="Arial" w:hAnsi="Arial" w:cs="Arial"/>
                <w:b/>
                <w:bCs/>
                <w:lang w:eastAsia="en-GB"/>
              </w:rPr>
            </w:rPrChange>
          </w:rPr>
          <w:t>Agreements</w:t>
        </w:r>
        <w:r w:rsidR="002419C6" w:rsidRPr="00D24BC7">
          <w:rPr>
            <w:rFonts w:ascii="Arial" w:hAnsi="Arial" w:cs="Arial"/>
            <w:highlight w:val="yellow"/>
            <w:lang w:eastAsia="en-GB"/>
            <w:rPrChange w:id="145" w:author="Martin Cahill (NESO)" w:date="2025-02-28T15:35:00Z" w16du:dateUtc="2025-02-28T15:35:00Z">
              <w:rPr>
                <w:rFonts w:ascii="Arial" w:hAnsi="Arial" w:cs="Arial"/>
                <w:lang w:eastAsia="en-GB"/>
              </w:rPr>
            </w:rPrChange>
          </w:rPr>
          <w:t xml:space="preserve"> which are</w:t>
        </w:r>
        <w:r w:rsidR="002419C6" w:rsidRPr="6AFBC584">
          <w:rPr>
            <w:rFonts w:ascii="Arial" w:hAnsi="Arial" w:cs="Arial"/>
            <w:lang w:eastAsia="en-GB"/>
          </w:rPr>
          <w:t xml:space="preserv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lastRenderedPageBreak/>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146" w:author="Angela Quinn (NESO)" w:date="2024-10-18T12:53:00Z">
        <w:r w:rsidRPr="00D24BC7" w:rsidDel="00D20C7A">
          <w:rPr>
            <w:rFonts w:ascii="Arial" w:hAnsi="Arial" w:cs="Arial"/>
            <w:b/>
            <w:bCs/>
            <w:highlight w:val="yellow"/>
            <w:lang w:eastAsia="en-GB"/>
            <w:rPrChange w:id="147" w:author="Martin Cahill (NESO)" w:date="2025-02-28T15:35:00Z" w16du:dateUtc="2025-02-28T15:35:00Z">
              <w:rPr>
                <w:rFonts w:ascii="Arial" w:hAnsi="Arial" w:cs="Arial"/>
                <w:b/>
                <w:bCs/>
                <w:lang w:eastAsia="en-GB"/>
              </w:rPr>
            </w:rPrChange>
          </w:rPr>
          <w:delText xml:space="preserve">Materiality </w:delText>
        </w:r>
      </w:del>
      <w:ins w:id="148" w:author="Angela Quinn (NESO)" w:date="2024-10-18T13:00:00Z">
        <w:r w:rsidR="00995765" w:rsidRPr="00D24BC7">
          <w:rPr>
            <w:rFonts w:ascii="Arial" w:hAnsi="Arial" w:cs="Arial"/>
            <w:b/>
            <w:bCs/>
            <w:highlight w:val="yellow"/>
            <w:lang w:eastAsia="en-GB"/>
            <w:rPrChange w:id="149" w:author="Martin Cahill (NESO)" w:date="2025-02-28T15:35:00Z" w16du:dateUtc="2025-02-28T15:35:00Z">
              <w:rPr>
                <w:rFonts w:ascii="Arial" w:hAnsi="Arial" w:cs="Arial"/>
                <w:b/>
                <w:bCs/>
                <w:lang w:eastAsia="en-GB"/>
              </w:rPr>
            </w:rPrChange>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150" w:author="Angela Quinn (NESO)" w:date="2024-10-28T01:11:00Z">
        <w:r w:rsidRPr="00D24BC7" w:rsidDel="00D20C7A">
          <w:rPr>
            <w:rFonts w:ascii="Arial" w:hAnsi="Arial" w:cs="Arial"/>
            <w:b/>
            <w:bCs/>
            <w:highlight w:val="yellow"/>
            <w:lang w:eastAsia="en-GB"/>
            <w:rPrChange w:id="151" w:author="Martin Cahill (NESO)" w:date="2025-02-28T15:35:00Z" w16du:dateUtc="2025-02-28T15:35:00Z">
              <w:rPr>
                <w:rFonts w:ascii="Arial" w:hAnsi="Arial" w:cs="Arial"/>
                <w:b/>
                <w:bCs/>
                <w:lang w:eastAsia="en-GB"/>
              </w:rPr>
            </w:rPrChange>
          </w:rPr>
          <w:delText>Limitations</w:delText>
        </w:r>
      </w:del>
      <w:ins w:id="152" w:author="Angela Quinn (NESO)" w:date="2024-10-28T01:11:00Z">
        <w:r w:rsidR="02F30534" w:rsidRPr="00D24BC7">
          <w:rPr>
            <w:rFonts w:ascii="Arial" w:hAnsi="Arial" w:cs="Arial"/>
            <w:b/>
            <w:bCs/>
            <w:spacing w:val="-1"/>
            <w:highlight w:val="yellow"/>
            <w:lang w:eastAsia="en-GB"/>
            <w:rPrChange w:id="153" w:author="Martin Cahill (NESO)" w:date="2025-02-28T15:35:00Z" w16du:dateUtc="2025-02-28T15:35:00Z">
              <w:rPr>
                <w:rFonts w:ascii="Arial" w:hAnsi="Arial" w:cs="Arial"/>
                <w:b/>
                <w:bCs/>
                <w:spacing w:val="-1"/>
                <w:lang w:eastAsia="en-GB"/>
              </w:rPr>
            </w:rPrChange>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154"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4BC7" w:rsidDel="003A6495" w:rsidRDefault="00D20C7A" w:rsidP="00D20C7A">
            <w:pPr>
              <w:widowControl w:val="0"/>
              <w:kinsoku w:val="0"/>
              <w:overflowPunct w:val="0"/>
              <w:autoSpaceDE w:val="0"/>
              <w:autoSpaceDN w:val="0"/>
              <w:adjustRightInd w:val="0"/>
              <w:rPr>
                <w:del w:id="155" w:author="Angela Quinn (NESO)" w:date="2024-10-18T12:51:00Z"/>
                <w:rFonts w:ascii="Arial" w:hAnsi="Arial" w:cs="Arial"/>
                <w:highlight w:val="yellow"/>
                <w:lang w:eastAsia="en-GB"/>
                <w:rPrChange w:id="156" w:author="Martin Cahill (NESO)" w:date="2025-02-28T15:35:00Z" w16du:dateUtc="2025-02-28T15:35:00Z">
                  <w:rPr>
                    <w:del w:id="157" w:author="Angela Quinn (NESO)" w:date="2024-10-18T12:51:00Z"/>
                    <w:rFonts w:ascii="Arial" w:hAnsi="Arial" w:cs="Arial"/>
                    <w:lang w:eastAsia="en-GB"/>
                  </w:rPr>
                </w:rPrChange>
              </w:rPr>
            </w:pPr>
          </w:p>
          <w:p w14:paraId="3C4AB9E3" w14:textId="6FEEE0E6" w:rsidR="00D20C7A" w:rsidRPr="00D24BC7" w:rsidDel="003A6495" w:rsidRDefault="00D20C7A" w:rsidP="00D20C7A">
            <w:pPr>
              <w:widowControl w:val="0"/>
              <w:kinsoku w:val="0"/>
              <w:overflowPunct w:val="0"/>
              <w:autoSpaceDE w:val="0"/>
              <w:autoSpaceDN w:val="0"/>
              <w:adjustRightInd w:val="0"/>
              <w:rPr>
                <w:del w:id="158" w:author="Angela Quinn (NESO)" w:date="2024-10-18T12:51:00Z"/>
                <w:rFonts w:ascii="Arial" w:hAnsi="Arial" w:cs="Arial"/>
                <w:highlight w:val="yellow"/>
                <w:lang w:eastAsia="en-GB"/>
                <w:rPrChange w:id="159" w:author="Martin Cahill (NESO)" w:date="2025-02-28T15:35:00Z" w16du:dateUtc="2025-02-28T15:35:00Z">
                  <w:rPr>
                    <w:del w:id="160" w:author="Angela Quinn (NESO)" w:date="2024-10-18T12:51:00Z"/>
                    <w:rFonts w:ascii="Arial" w:hAnsi="Arial" w:cs="Arial"/>
                    <w:lang w:eastAsia="en-GB"/>
                  </w:rPr>
                </w:rPrChange>
              </w:rPr>
            </w:pPr>
          </w:p>
          <w:p w14:paraId="19CA16FA" w14:textId="3A36D044" w:rsidR="00D20C7A" w:rsidRPr="00D24BC7" w:rsidDel="003A6495" w:rsidRDefault="00D20C7A" w:rsidP="00D20C7A">
            <w:pPr>
              <w:widowControl w:val="0"/>
              <w:kinsoku w:val="0"/>
              <w:overflowPunct w:val="0"/>
              <w:autoSpaceDE w:val="0"/>
              <w:autoSpaceDN w:val="0"/>
              <w:adjustRightInd w:val="0"/>
              <w:rPr>
                <w:del w:id="161" w:author="Angela Quinn (NESO)" w:date="2024-10-18T12:51:00Z"/>
                <w:rFonts w:ascii="Arial" w:hAnsi="Arial" w:cs="Arial"/>
                <w:highlight w:val="yellow"/>
                <w:lang w:eastAsia="en-GB"/>
                <w:rPrChange w:id="162" w:author="Martin Cahill (NESO)" w:date="2025-02-28T15:35:00Z" w16du:dateUtc="2025-02-28T15:35:00Z">
                  <w:rPr>
                    <w:del w:id="163" w:author="Angela Quinn (NESO)" w:date="2024-10-18T12:51:00Z"/>
                    <w:rFonts w:ascii="Arial" w:hAnsi="Arial" w:cs="Arial"/>
                    <w:lang w:eastAsia="en-GB"/>
                  </w:rPr>
                </w:rPrChange>
              </w:rPr>
            </w:pPr>
          </w:p>
          <w:p w14:paraId="78E042AB" w14:textId="2DA1B163" w:rsidR="00D20C7A" w:rsidRPr="00D24BC7" w:rsidDel="003A6495" w:rsidRDefault="00D20C7A" w:rsidP="00D20C7A">
            <w:pPr>
              <w:widowControl w:val="0"/>
              <w:kinsoku w:val="0"/>
              <w:overflowPunct w:val="0"/>
              <w:autoSpaceDE w:val="0"/>
              <w:autoSpaceDN w:val="0"/>
              <w:adjustRightInd w:val="0"/>
              <w:ind w:left="729"/>
              <w:rPr>
                <w:del w:id="164" w:author="Angela Quinn (NESO)" w:date="2024-10-18T12:51:00Z"/>
                <w:sz w:val="24"/>
                <w:szCs w:val="24"/>
                <w:highlight w:val="yellow"/>
                <w:lang w:eastAsia="en-GB"/>
                <w:rPrChange w:id="165" w:author="Martin Cahill (NESO)" w:date="2025-02-28T15:35:00Z" w16du:dateUtc="2025-02-28T15:35:00Z">
                  <w:rPr>
                    <w:del w:id="166" w:author="Angela Quinn (NESO)" w:date="2024-10-18T12:51:00Z"/>
                    <w:sz w:val="24"/>
                    <w:szCs w:val="24"/>
                    <w:lang w:eastAsia="en-GB"/>
                  </w:rPr>
                </w:rPrChange>
              </w:rPr>
            </w:pPr>
            <w:del w:id="167" w:author="Angela Quinn (NESO)" w:date="2024-10-18T12:51:00Z">
              <w:r w:rsidRPr="00D24BC7" w:rsidDel="003A6495">
                <w:rPr>
                  <w:rFonts w:ascii="Arial" w:hAnsi="Arial" w:cs="Arial"/>
                  <w:b/>
                  <w:bCs/>
                  <w:spacing w:val="-1"/>
                  <w:highlight w:val="yellow"/>
                  <w:lang w:eastAsia="en-GB"/>
                  <w:rPrChange w:id="168" w:author="Martin Cahill (NESO)" w:date="2025-02-28T15:35:00Z" w16du:dateUtc="2025-02-28T15:35:00Z">
                    <w:rPr>
                      <w:rFonts w:ascii="Arial" w:hAnsi="Arial" w:cs="Arial"/>
                      <w:b/>
                      <w:bCs/>
                      <w:spacing w:val="-1"/>
                      <w:lang w:eastAsia="en-GB"/>
                    </w:rPr>
                  </w:rPrChange>
                </w:rPr>
                <w:delText>Materiality</w:delText>
              </w:r>
              <w:r w:rsidRPr="00D24BC7" w:rsidDel="003A6495">
                <w:rPr>
                  <w:rFonts w:ascii="Arial" w:hAnsi="Arial" w:cs="Arial"/>
                  <w:b/>
                  <w:bCs/>
                  <w:spacing w:val="-23"/>
                  <w:highlight w:val="yellow"/>
                  <w:lang w:eastAsia="en-GB"/>
                  <w:rPrChange w:id="169" w:author="Martin Cahill (NESO)" w:date="2025-02-28T15:35:00Z" w16du:dateUtc="2025-02-28T15:35:00Z">
                    <w:rPr>
                      <w:rFonts w:ascii="Arial" w:hAnsi="Arial" w:cs="Arial"/>
                      <w:b/>
                      <w:bCs/>
                      <w:spacing w:val="-23"/>
                      <w:lang w:eastAsia="en-GB"/>
                    </w:rPr>
                  </w:rPrChange>
                </w:rPr>
                <w:delText xml:space="preserve"> </w:delText>
              </w:r>
              <w:r w:rsidRPr="00D24BC7" w:rsidDel="003A6495">
                <w:rPr>
                  <w:rFonts w:ascii="Arial" w:hAnsi="Arial" w:cs="Arial"/>
                  <w:b/>
                  <w:bCs/>
                  <w:spacing w:val="-1"/>
                  <w:highlight w:val="yellow"/>
                  <w:lang w:eastAsia="en-GB"/>
                  <w:rPrChange w:id="170" w:author="Martin Cahill (NESO)" w:date="2025-02-28T15:35:00Z" w16du:dateUtc="2025-02-28T15:35:00Z">
                    <w:rPr>
                      <w:rFonts w:ascii="Arial" w:hAnsi="Arial" w:cs="Arial"/>
                      <w:b/>
                      <w:bCs/>
                      <w:spacing w:val="-1"/>
                      <w:lang w:eastAsia="en-GB"/>
                    </w:rPr>
                  </w:rPrChange>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4BC7" w:rsidDel="003A6495" w:rsidRDefault="00D20C7A" w:rsidP="00D20C7A">
            <w:pPr>
              <w:widowControl w:val="0"/>
              <w:kinsoku w:val="0"/>
              <w:overflowPunct w:val="0"/>
              <w:autoSpaceDE w:val="0"/>
              <w:autoSpaceDN w:val="0"/>
              <w:adjustRightInd w:val="0"/>
              <w:ind w:right="183"/>
              <w:jc w:val="center"/>
              <w:rPr>
                <w:del w:id="171" w:author="Angela Quinn (NESO)" w:date="2024-10-18T12:51:00Z"/>
                <w:sz w:val="24"/>
                <w:szCs w:val="24"/>
                <w:highlight w:val="yellow"/>
                <w:lang w:eastAsia="en-GB"/>
                <w:rPrChange w:id="172" w:author="Martin Cahill (NESO)" w:date="2025-02-28T15:35:00Z" w16du:dateUtc="2025-02-28T15:35:00Z">
                  <w:rPr>
                    <w:del w:id="173" w:author="Angela Quinn (NESO)" w:date="2024-10-18T12:51:00Z"/>
                    <w:sz w:val="24"/>
                    <w:szCs w:val="24"/>
                    <w:lang w:eastAsia="en-GB"/>
                  </w:rPr>
                </w:rPrChange>
              </w:rPr>
            </w:pPr>
            <w:del w:id="174" w:author="Angela Quinn (NESO)" w:date="2024-10-18T12:51:00Z">
              <w:r w:rsidRPr="00D24BC7" w:rsidDel="003A6495">
                <w:rPr>
                  <w:rFonts w:ascii="Arial" w:hAnsi="Arial" w:cs="Arial"/>
                  <w:b/>
                  <w:bCs/>
                  <w:spacing w:val="-2"/>
                  <w:highlight w:val="yellow"/>
                  <w:lang w:eastAsia="en-GB"/>
                  <w:rPrChange w:id="175" w:author="Martin Cahill (NESO)" w:date="2025-02-28T15:35:00Z" w16du:dateUtc="2025-02-28T15:35:00Z">
                    <w:rPr>
                      <w:rFonts w:ascii="Arial" w:hAnsi="Arial" w:cs="Arial"/>
                      <w:b/>
                      <w:bCs/>
                      <w:spacing w:val="-2"/>
                      <w:lang w:eastAsia="en-GB"/>
                    </w:rPr>
                  </w:rPrChange>
                </w:rPr>
                <w:delText>[   ]M</w:delText>
              </w:r>
              <w:r w:rsidRPr="00D24BC7" w:rsidDel="003A6495">
                <w:rPr>
                  <w:rFonts w:ascii="Arial" w:hAnsi="Arial" w:cs="Arial"/>
                  <w:b/>
                  <w:bCs/>
                  <w:highlight w:val="yellow"/>
                  <w:lang w:eastAsia="en-GB"/>
                  <w:rPrChange w:id="176" w:author="Martin Cahill (NESO)" w:date="2025-02-28T15:35:00Z" w16du:dateUtc="2025-02-28T15:35:00Z">
                    <w:rPr>
                      <w:rFonts w:ascii="Arial" w:hAnsi="Arial" w:cs="Arial"/>
                      <w:b/>
                      <w:bCs/>
                      <w:lang w:eastAsia="en-GB"/>
                    </w:rPr>
                  </w:rPrChange>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4BC7" w:rsidDel="003A6495" w:rsidRDefault="00D20C7A" w:rsidP="00D20C7A">
            <w:pPr>
              <w:widowControl w:val="0"/>
              <w:kinsoku w:val="0"/>
              <w:overflowPunct w:val="0"/>
              <w:autoSpaceDE w:val="0"/>
              <w:autoSpaceDN w:val="0"/>
              <w:adjustRightInd w:val="0"/>
              <w:spacing w:line="276" w:lineRule="auto"/>
              <w:ind w:left="102" w:right="558"/>
              <w:rPr>
                <w:del w:id="177" w:author="Angela Quinn (NESO)" w:date="2024-10-18T12:51:00Z"/>
                <w:sz w:val="24"/>
                <w:szCs w:val="24"/>
                <w:highlight w:val="yellow"/>
                <w:lang w:eastAsia="en-GB"/>
                <w:rPrChange w:id="178" w:author="Martin Cahill (NESO)" w:date="2025-02-28T15:35:00Z" w16du:dateUtc="2025-02-28T15:35:00Z">
                  <w:rPr>
                    <w:del w:id="179" w:author="Angela Quinn (NESO)" w:date="2024-10-18T12:51:00Z"/>
                    <w:sz w:val="24"/>
                    <w:szCs w:val="24"/>
                    <w:lang w:eastAsia="en-GB"/>
                  </w:rPr>
                </w:rPrChange>
              </w:rPr>
            </w:pPr>
            <w:del w:id="180" w:author="Angela Quinn (NESO)" w:date="2024-10-18T12:51:00Z">
              <w:r w:rsidRPr="00D24BC7" w:rsidDel="003A6495">
                <w:rPr>
                  <w:rFonts w:ascii="Arial" w:hAnsi="Arial" w:cs="Arial"/>
                  <w:highlight w:val="yellow"/>
                  <w:lang w:eastAsia="en-GB"/>
                  <w:rPrChange w:id="181" w:author="Martin Cahill (NESO)" w:date="2025-02-28T15:35:00Z" w16du:dateUtc="2025-02-28T15:35:00Z">
                    <w:rPr>
                      <w:rFonts w:ascii="Arial" w:hAnsi="Arial" w:cs="Arial"/>
                      <w:lang w:eastAsia="en-GB"/>
                    </w:rPr>
                  </w:rPrChange>
                </w:rPr>
                <w:delText>Once</w:delText>
              </w:r>
              <w:r w:rsidRPr="00D24BC7" w:rsidDel="003A6495">
                <w:rPr>
                  <w:rFonts w:ascii="Arial" w:hAnsi="Arial" w:cs="Arial"/>
                  <w:spacing w:val="-9"/>
                  <w:highlight w:val="yellow"/>
                  <w:lang w:eastAsia="en-GB"/>
                  <w:rPrChange w:id="182"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183" w:author="Martin Cahill (NESO)" w:date="2025-02-28T15:35:00Z" w16du:dateUtc="2025-02-28T15:35:00Z">
                    <w:rPr>
                      <w:rFonts w:ascii="Arial" w:hAnsi="Arial" w:cs="Arial"/>
                      <w:spacing w:val="-1"/>
                      <w:lang w:eastAsia="en-GB"/>
                    </w:rPr>
                  </w:rPrChange>
                </w:rPr>
                <w:delText>the</w:delText>
              </w:r>
              <w:r w:rsidRPr="00D24BC7" w:rsidDel="003A6495">
                <w:rPr>
                  <w:rFonts w:ascii="Arial" w:hAnsi="Arial" w:cs="Arial"/>
                  <w:spacing w:val="-7"/>
                  <w:highlight w:val="yellow"/>
                  <w:lang w:eastAsia="en-GB"/>
                  <w:rPrChange w:id="184" w:author="Martin Cahill (NESO)" w:date="2025-02-28T15:35:00Z" w16du:dateUtc="2025-02-28T15:35:00Z">
                    <w:rPr>
                      <w:rFonts w:ascii="Arial" w:hAnsi="Arial" w:cs="Arial"/>
                      <w:spacing w:val="-7"/>
                      <w:lang w:eastAsia="en-GB"/>
                    </w:rPr>
                  </w:rPrChange>
                </w:rPr>
                <w:delText xml:space="preserve"> </w:delText>
              </w:r>
              <w:r w:rsidRPr="00D24BC7" w:rsidDel="003A6495">
                <w:rPr>
                  <w:rFonts w:ascii="Arial" w:hAnsi="Arial" w:cs="Arial"/>
                  <w:spacing w:val="-1"/>
                  <w:highlight w:val="yellow"/>
                  <w:lang w:eastAsia="en-GB"/>
                  <w:rPrChange w:id="185" w:author="Martin Cahill (NESO)" w:date="2025-02-28T15:35:00Z" w16du:dateUtc="2025-02-28T15:35:00Z">
                    <w:rPr>
                      <w:rFonts w:ascii="Arial" w:hAnsi="Arial" w:cs="Arial"/>
                      <w:spacing w:val="-1"/>
                      <w:lang w:eastAsia="en-GB"/>
                    </w:rPr>
                  </w:rPrChange>
                </w:rPr>
                <w:delText>Materiality</w:delText>
              </w:r>
              <w:r w:rsidRPr="00D24BC7" w:rsidDel="003A6495">
                <w:rPr>
                  <w:rFonts w:ascii="Arial" w:hAnsi="Arial" w:cs="Arial"/>
                  <w:spacing w:val="-14"/>
                  <w:highlight w:val="yellow"/>
                  <w:lang w:eastAsia="en-GB"/>
                  <w:rPrChange w:id="186" w:author="Martin Cahill (NESO)" w:date="2025-02-28T15:35:00Z" w16du:dateUtc="2025-02-28T15:35:00Z">
                    <w:rPr>
                      <w:rFonts w:ascii="Arial" w:hAnsi="Arial" w:cs="Arial"/>
                      <w:spacing w:val="-14"/>
                      <w:lang w:eastAsia="en-GB"/>
                    </w:rPr>
                  </w:rPrChange>
                </w:rPr>
                <w:delText xml:space="preserve"> T</w:delText>
              </w:r>
              <w:r w:rsidRPr="00D24BC7" w:rsidDel="003A6495">
                <w:rPr>
                  <w:rFonts w:ascii="Arial" w:hAnsi="Arial" w:cs="Arial"/>
                  <w:spacing w:val="-1"/>
                  <w:highlight w:val="yellow"/>
                  <w:lang w:eastAsia="en-GB"/>
                  <w:rPrChange w:id="187" w:author="Martin Cahill (NESO)" w:date="2025-02-28T15:35:00Z" w16du:dateUtc="2025-02-28T15:35:00Z">
                    <w:rPr>
                      <w:rFonts w:ascii="Arial" w:hAnsi="Arial" w:cs="Arial"/>
                      <w:spacing w:val="-1"/>
                      <w:lang w:eastAsia="en-GB"/>
                    </w:rPr>
                  </w:rPrChange>
                </w:rPr>
                <w:delText>rigger</w:delText>
              </w:r>
              <w:r w:rsidRPr="00D24BC7" w:rsidDel="003A6495">
                <w:rPr>
                  <w:rFonts w:ascii="Arial" w:hAnsi="Arial" w:cs="Arial"/>
                  <w:spacing w:val="-5"/>
                  <w:highlight w:val="yellow"/>
                  <w:lang w:eastAsia="en-GB"/>
                  <w:rPrChange w:id="188"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189" w:author="Martin Cahill (NESO)" w:date="2025-02-28T15:35:00Z" w16du:dateUtc="2025-02-28T15:35:00Z">
                    <w:rPr>
                      <w:rFonts w:ascii="Arial" w:hAnsi="Arial" w:cs="Arial"/>
                      <w:spacing w:val="-1"/>
                      <w:lang w:eastAsia="en-GB"/>
                    </w:rPr>
                  </w:rPrChange>
                </w:rPr>
                <w:delText>is</w:delText>
              </w:r>
              <w:r w:rsidRPr="00D24BC7" w:rsidDel="003A6495">
                <w:rPr>
                  <w:rFonts w:ascii="Arial" w:hAnsi="Arial" w:cs="Arial"/>
                  <w:spacing w:val="-6"/>
                  <w:highlight w:val="yellow"/>
                  <w:lang w:eastAsia="en-GB"/>
                  <w:rPrChange w:id="190"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1"/>
                  <w:highlight w:val="yellow"/>
                  <w:lang w:eastAsia="en-GB"/>
                  <w:rPrChange w:id="191" w:author="Martin Cahill (NESO)" w:date="2025-02-28T15:35:00Z" w16du:dateUtc="2025-02-28T15:35:00Z">
                    <w:rPr>
                      <w:rFonts w:ascii="Arial" w:hAnsi="Arial" w:cs="Arial"/>
                      <w:spacing w:val="-1"/>
                      <w:lang w:eastAsia="en-GB"/>
                    </w:rPr>
                  </w:rPrChange>
                </w:rPr>
                <w:delText>breached, the</w:delText>
              </w:r>
              <w:r w:rsidRPr="00D24BC7" w:rsidDel="003A6495">
                <w:rPr>
                  <w:rFonts w:ascii="Arial" w:hAnsi="Arial" w:cs="Arial"/>
                  <w:spacing w:val="39"/>
                  <w:w w:val="99"/>
                  <w:highlight w:val="yellow"/>
                  <w:lang w:eastAsia="en-GB"/>
                  <w:rPrChange w:id="192" w:author="Martin Cahill (NESO)" w:date="2025-02-28T15:35:00Z" w16du:dateUtc="2025-02-28T15:35:00Z">
                    <w:rPr>
                      <w:rFonts w:ascii="Arial" w:hAnsi="Arial" w:cs="Arial"/>
                      <w:spacing w:val="39"/>
                      <w:w w:val="99"/>
                      <w:lang w:eastAsia="en-GB"/>
                    </w:rPr>
                  </w:rPrChange>
                </w:rPr>
                <w:delText xml:space="preserve"> </w:delText>
              </w:r>
              <w:r w:rsidRPr="00D24BC7" w:rsidDel="003A6495">
                <w:rPr>
                  <w:rFonts w:ascii="Arial" w:hAnsi="Arial" w:cs="Arial"/>
                  <w:b/>
                  <w:bCs/>
                  <w:spacing w:val="-1"/>
                  <w:highlight w:val="yellow"/>
                  <w:lang w:eastAsia="en-GB"/>
                  <w:rPrChange w:id="193" w:author="Martin Cahill (NESO)" w:date="2025-02-28T15:35:00Z" w16du:dateUtc="2025-02-28T15:35:00Z">
                    <w:rPr>
                      <w:rFonts w:ascii="Arial" w:hAnsi="Arial" w:cs="Arial"/>
                      <w:b/>
                      <w:bCs/>
                      <w:spacing w:val="-1"/>
                      <w:lang w:eastAsia="en-GB"/>
                    </w:rPr>
                  </w:rPrChange>
                </w:rPr>
                <w:delText>Materiality Trigger Process</w:delText>
              </w:r>
              <w:r w:rsidRPr="00D24BC7" w:rsidDel="003A6495">
                <w:rPr>
                  <w:rFonts w:ascii="Arial" w:hAnsi="Arial" w:cs="Arial"/>
                  <w:b/>
                  <w:bCs/>
                  <w:spacing w:val="-5"/>
                  <w:highlight w:val="yellow"/>
                  <w:lang w:eastAsia="en-GB"/>
                  <w:rPrChange w:id="194"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bCs/>
                  <w:spacing w:val="-5"/>
                  <w:highlight w:val="yellow"/>
                  <w:lang w:eastAsia="en-GB"/>
                  <w:rPrChange w:id="195" w:author="Martin Cahill (NESO)" w:date="2025-02-28T15:35:00Z" w16du:dateUtc="2025-02-28T15:35:00Z">
                    <w:rPr>
                      <w:rFonts w:ascii="Arial" w:hAnsi="Arial" w:cs="Arial"/>
                      <w:bCs/>
                      <w:spacing w:val="-5"/>
                      <w:lang w:eastAsia="en-GB"/>
                    </w:rPr>
                  </w:rPrChange>
                </w:rPr>
                <w:delText>(as documented in Schedule 2)</w:delText>
              </w:r>
              <w:r w:rsidRPr="00D24BC7" w:rsidDel="003A6495">
                <w:rPr>
                  <w:rFonts w:ascii="Arial" w:hAnsi="Arial" w:cs="Arial"/>
                  <w:b/>
                  <w:bCs/>
                  <w:spacing w:val="-5"/>
                  <w:highlight w:val="yellow"/>
                  <w:lang w:eastAsia="en-GB"/>
                  <w:rPrChange w:id="196"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spacing w:val="-5"/>
                  <w:highlight w:val="yellow"/>
                  <w:lang w:eastAsia="en-GB"/>
                  <w:rPrChange w:id="197" w:author="Martin Cahill (NESO)" w:date="2025-02-28T15:35:00Z" w16du:dateUtc="2025-02-28T15:35:00Z">
                    <w:rPr>
                      <w:rFonts w:ascii="Arial" w:hAnsi="Arial" w:cs="Arial"/>
                      <w:spacing w:val="-5"/>
                      <w:lang w:eastAsia="en-GB"/>
                    </w:rPr>
                  </w:rPrChange>
                </w:rPr>
                <w:delText>is</w:delText>
              </w:r>
              <w:r w:rsidRPr="00D24BC7" w:rsidDel="003A6495">
                <w:rPr>
                  <w:rFonts w:ascii="Arial" w:hAnsi="Arial" w:cs="Arial"/>
                  <w:spacing w:val="21"/>
                  <w:w w:val="99"/>
                  <w:highlight w:val="yellow"/>
                  <w:lang w:eastAsia="en-GB"/>
                  <w:rPrChange w:id="198" w:author="Martin Cahill (NESO)" w:date="2025-02-28T15:35:00Z" w16du:dateUtc="2025-02-28T15:35:00Z">
                    <w:rPr>
                      <w:rFonts w:ascii="Arial" w:hAnsi="Arial" w:cs="Arial"/>
                      <w:spacing w:val="21"/>
                      <w:w w:val="99"/>
                      <w:lang w:eastAsia="en-GB"/>
                    </w:rPr>
                  </w:rPrChange>
                </w:rPr>
                <w:delText xml:space="preserve"> </w:delText>
              </w:r>
              <w:r w:rsidRPr="00D24BC7" w:rsidDel="003A6495">
                <w:rPr>
                  <w:rFonts w:ascii="Arial" w:hAnsi="Arial" w:cs="Arial"/>
                  <w:spacing w:val="-1"/>
                  <w:highlight w:val="yellow"/>
                  <w:lang w:eastAsia="en-GB"/>
                  <w:rPrChange w:id="199" w:author="Martin Cahill (NESO)" w:date="2025-02-28T15:35:00Z" w16du:dateUtc="2025-02-28T15:35:00Z">
                    <w:rPr>
                      <w:rFonts w:ascii="Arial" w:hAnsi="Arial" w:cs="Arial"/>
                      <w:spacing w:val="-1"/>
                      <w:lang w:eastAsia="en-GB"/>
                    </w:rPr>
                  </w:rPrChange>
                </w:rPr>
                <w:delText xml:space="preserve">required to be followed and a </w:delText>
              </w:r>
              <w:r w:rsidRPr="00D24BC7" w:rsidDel="003A6495">
                <w:rPr>
                  <w:rFonts w:ascii="Arial" w:hAnsi="Arial" w:cs="Arial"/>
                  <w:b/>
                  <w:spacing w:val="-1"/>
                  <w:highlight w:val="yellow"/>
                  <w:lang w:eastAsia="en-GB"/>
                  <w:rPrChange w:id="200" w:author="Martin Cahill (NESO)" w:date="2025-02-28T15:35:00Z" w16du:dateUtc="2025-02-28T15:35:00Z">
                    <w:rPr>
                      <w:rFonts w:ascii="Arial" w:hAnsi="Arial" w:cs="Arial"/>
                      <w:b/>
                      <w:spacing w:val="-1"/>
                      <w:lang w:eastAsia="en-GB"/>
                    </w:rPr>
                  </w:rPrChange>
                </w:rPr>
                <w:delText>Modification Application</w:delText>
              </w:r>
              <w:r w:rsidRPr="00D24BC7" w:rsidDel="003A6495">
                <w:rPr>
                  <w:rFonts w:ascii="Arial" w:hAnsi="Arial" w:cs="Arial"/>
                  <w:spacing w:val="-1"/>
                  <w:highlight w:val="yellow"/>
                  <w:lang w:eastAsia="en-GB"/>
                  <w:rPrChange w:id="201" w:author="Martin Cahill (NESO)" w:date="2025-02-28T15:35:00Z" w16du:dateUtc="2025-02-28T15:35:00Z">
                    <w:rPr>
                      <w:rFonts w:ascii="Arial" w:hAnsi="Arial" w:cs="Arial"/>
                      <w:spacing w:val="-1"/>
                      <w:lang w:eastAsia="en-GB"/>
                    </w:rPr>
                  </w:rPrChange>
                </w:rPr>
                <w:delText xml:space="preserve"> submitted</w:delText>
              </w:r>
              <w:r w:rsidRPr="00D24BC7" w:rsidDel="003A6495">
                <w:rPr>
                  <w:rFonts w:ascii="Arial" w:hAnsi="Arial" w:cs="Arial"/>
                  <w:spacing w:val="-6"/>
                  <w:highlight w:val="yellow"/>
                  <w:lang w:eastAsia="en-GB"/>
                  <w:rPrChange w:id="202"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2"/>
                  <w:highlight w:val="yellow"/>
                  <w:lang w:eastAsia="en-GB"/>
                  <w:rPrChange w:id="203" w:author="Martin Cahill (NESO)" w:date="2025-02-28T15:35:00Z" w16du:dateUtc="2025-02-28T15:35:00Z">
                    <w:rPr>
                      <w:rFonts w:ascii="Arial" w:hAnsi="Arial" w:cs="Arial"/>
                      <w:spacing w:val="-2"/>
                      <w:lang w:eastAsia="en-GB"/>
                    </w:rPr>
                  </w:rPrChange>
                </w:rPr>
                <w:delText>within</w:delText>
              </w:r>
              <w:r w:rsidRPr="00D24BC7" w:rsidDel="003A6495">
                <w:rPr>
                  <w:rFonts w:ascii="Arial" w:hAnsi="Arial" w:cs="Arial"/>
                  <w:spacing w:val="-9"/>
                  <w:highlight w:val="yellow"/>
                  <w:lang w:eastAsia="en-GB"/>
                  <w:rPrChange w:id="204"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205" w:author="Martin Cahill (NESO)" w:date="2025-02-28T15:35:00Z" w16du:dateUtc="2025-02-28T15:35:00Z">
                    <w:rPr>
                      <w:rFonts w:ascii="Arial" w:hAnsi="Arial" w:cs="Arial"/>
                      <w:spacing w:val="1"/>
                      <w:lang w:eastAsia="en-GB"/>
                    </w:rPr>
                  </w:rPrChange>
                </w:rPr>
                <w:delText>10</w:delText>
              </w:r>
              <w:r w:rsidRPr="00D24BC7" w:rsidDel="003A6495">
                <w:rPr>
                  <w:rFonts w:ascii="Arial" w:hAnsi="Arial" w:cs="Arial"/>
                  <w:spacing w:val="-3"/>
                  <w:highlight w:val="yellow"/>
                  <w:lang w:eastAsia="en-GB"/>
                  <w:rPrChange w:id="206" w:author="Martin Cahill (NESO)" w:date="2025-02-28T15:35:00Z" w16du:dateUtc="2025-02-28T15:35:00Z">
                    <w:rPr>
                      <w:rFonts w:ascii="Arial" w:hAnsi="Arial" w:cs="Arial"/>
                      <w:spacing w:val="-3"/>
                      <w:lang w:eastAsia="en-GB"/>
                    </w:rPr>
                  </w:rPrChange>
                </w:rPr>
                <w:delText xml:space="preserve"> </w:delText>
              </w:r>
              <w:r w:rsidRPr="00D24BC7" w:rsidDel="003A6495">
                <w:rPr>
                  <w:rFonts w:ascii="Arial" w:hAnsi="Arial" w:cs="Arial"/>
                  <w:highlight w:val="yellow"/>
                  <w:lang w:eastAsia="en-GB"/>
                  <w:rPrChange w:id="207" w:author="Martin Cahill (NESO)" w:date="2025-02-28T15:35:00Z" w16du:dateUtc="2025-02-28T15:35:00Z">
                    <w:rPr>
                      <w:rFonts w:ascii="Arial" w:hAnsi="Arial" w:cs="Arial"/>
                      <w:lang w:eastAsia="en-GB"/>
                    </w:rPr>
                  </w:rPrChange>
                </w:rPr>
                <w:delText>working</w:delText>
              </w:r>
              <w:r w:rsidRPr="00D24BC7" w:rsidDel="003A6495">
                <w:rPr>
                  <w:rFonts w:ascii="Arial" w:hAnsi="Arial" w:cs="Arial"/>
                  <w:spacing w:val="-8"/>
                  <w:highlight w:val="yellow"/>
                  <w:lang w:eastAsia="en-GB"/>
                  <w:rPrChange w:id="208"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09" w:author="Martin Cahill (NESO)" w:date="2025-02-28T15:35:00Z" w16du:dateUtc="2025-02-28T15:35:00Z">
                    <w:rPr>
                      <w:rFonts w:ascii="Arial" w:hAnsi="Arial" w:cs="Arial"/>
                      <w:spacing w:val="-2"/>
                      <w:lang w:eastAsia="en-GB"/>
                    </w:rPr>
                  </w:rPrChange>
                </w:rPr>
                <w:delText>days</w:delText>
              </w:r>
              <w:r w:rsidRPr="00D24BC7" w:rsidDel="003A6495">
                <w:rPr>
                  <w:rFonts w:ascii="Arial" w:hAnsi="Arial" w:cs="Arial"/>
                  <w:spacing w:val="-4"/>
                  <w:highlight w:val="yellow"/>
                  <w:lang w:eastAsia="en-GB"/>
                  <w:rPrChange w:id="210"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11"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6"/>
                  <w:highlight w:val="yellow"/>
                  <w:lang w:eastAsia="en-GB"/>
                  <w:rPrChange w:id="212"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highlight w:val="yellow"/>
                  <w:lang w:eastAsia="en-GB"/>
                  <w:rPrChange w:id="213" w:author="Martin Cahill (NESO)" w:date="2025-02-28T15:35:00Z" w16du:dateUtc="2025-02-28T15:35:00Z">
                    <w:rPr>
                      <w:rFonts w:ascii="Arial" w:hAnsi="Arial" w:cs="Arial"/>
                      <w:lang w:eastAsia="en-GB"/>
                    </w:rPr>
                  </w:rPrChange>
                </w:rPr>
                <w:delText>order</w:delText>
              </w:r>
              <w:r w:rsidRPr="00D24BC7" w:rsidDel="003A6495">
                <w:rPr>
                  <w:rFonts w:ascii="Arial" w:hAnsi="Arial" w:cs="Arial"/>
                  <w:spacing w:val="-5"/>
                  <w:highlight w:val="yellow"/>
                  <w:lang w:eastAsia="en-GB"/>
                  <w:rPrChange w:id="214"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215" w:author="Martin Cahill (NESO)" w:date="2025-02-28T15:35:00Z" w16du:dateUtc="2025-02-28T15:35:00Z">
                    <w:rPr>
                      <w:rFonts w:ascii="Arial" w:hAnsi="Arial" w:cs="Arial"/>
                      <w:spacing w:val="-1"/>
                      <w:lang w:eastAsia="en-GB"/>
                    </w:rPr>
                  </w:rPrChange>
                </w:rPr>
                <w:delText>to</w:delText>
              </w:r>
              <w:r w:rsidRPr="00D24BC7" w:rsidDel="003A6495">
                <w:rPr>
                  <w:rFonts w:ascii="Arial" w:hAnsi="Arial" w:cs="Arial"/>
                  <w:spacing w:val="26"/>
                  <w:w w:val="99"/>
                  <w:highlight w:val="yellow"/>
                  <w:lang w:eastAsia="en-GB"/>
                  <w:rPrChange w:id="216" w:author="Martin Cahill (NESO)" w:date="2025-02-28T15:35:00Z" w16du:dateUtc="2025-02-28T15:35:00Z">
                    <w:rPr>
                      <w:rFonts w:ascii="Arial" w:hAnsi="Arial" w:cs="Arial"/>
                      <w:spacing w:val="26"/>
                      <w:w w:val="99"/>
                      <w:lang w:eastAsia="en-GB"/>
                    </w:rPr>
                  </w:rPrChange>
                </w:rPr>
                <w:delText xml:space="preserve"> </w:delText>
              </w:r>
              <w:r w:rsidRPr="00D24BC7" w:rsidDel="003A6495">
                <w:rPr>
                  <w:rFonts w:ascii="Arial" w:hAnsi="Arial" w:cs="Arial"/>
                  <w:spacing w:val="-1"/>
                  <w:highlight w:val="yellow"/>
                  <w:lang w:eastAsia="en-GB"/>
                  <w:rPrChange w:id="217" w:author="Martin Cahill (NESO)" w:date="2025-02-28T15:35:00Z" w16du:dateUtc="2025-02-28T15:35:00Z">
                    <w:rPr>
                      <w:rFonts w:ascii="Arial" w:hAnsi="Arial" w:cs="Arial"/>
                      <w:spacing w:val="-1"/>
                      <w:lang w:eastAsia="en-GB"/>
                    </w:rPr>
                  </w:rPrChange>
                </w:rPr>
                <w:delText>continue</w:delText>
              </w:r>
              <w:r w:rsidRPr="00D24BC7" w:rsidDel="003A6495">
                <w:rPr>
                  <w:rFonts w:ascii="Arial" w:hAnsi="Arial" w:cs="Arial"/>
                  <w:spacing w:val="-13"/>
                  <w:highlight w:val="yellow"/>
                  <w:lang w:eastAsia="en-GB"/>
                  <w:rPrChange w:id="218" w:author="Martin Cahill (NESO)" w:date="2025-02-28T15:35:00Z" w16du:dateUtc="2025-02-28T15:35:00Z">
                    <w:rPr>
                      <w:rFonts w:ascii="Arial" w:hAnsi="Arial" w:cs="Arial"/>
                      <w:spacing w:val="-13"/>
                      <w:lang w:eastAsia="en-GB"/>
                    </w:rPr>
                  </w:rPrChange>
                </w:rPr>
                <w:delText xml:space="preserve"> </w:delText>
              </w:r>
              <w:r w:rsidRPr="00D24BC7" w:rsidDel="003A6495">
                <w:rPr>
                  <w:rFonts w:ascii="Arial" w:hAnsi="Arial" w:cs="Arial"/>
                  <w:spacing w:val="-1"/>
                  <w:highlight w:val="yellow"/>
                  <w:lang w:eastAsia="en-GB"/>
                  <w:rPrChange w:id="219" w:author="Martin Cahill (NESO)" w:date="2025-02-28T15:35:00Z" w16du:dateUtc="2025-02-28T15:35:00Z">
                    <w:rPr>
                      <w:rFonts w:ascii="Arial" w:hAnsi="Arial" w:cs="Arial"/>
                      <w:spacing w:val="-1"/>
                      <w:lang w:eastAsia="en-GB"/>
                    </w:rPr>
                  </w:rPrChange>
                </w:rPr>
                <w:delText>making</w:delText>
              </w:r>
              <w:r w:rsidRPr="00D24BC7" w:rsidDel="003A6495">
                <w:rPr>
                  <w:rFonts w:ascii="Arial" w:hAnsi="Arial" w:cs="Arial"/>
                  <w:spacing w:val="-8"/>
                  <w:highlight w:val="yellow"/>
                  <w:lang w:eastAsia="en-GB"/>
                  <w:rPrChange w:id="220"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21" w:author="Martin Cahill (NESO)" w:date="2025-02-28T15:35:00Z" w16du:dateUtc="2025-02-28T15:35:00Z">
                    <w:rPr>
                      <w:rFonts w:ascii="Arial" w:hAnsi="Arial" w:cs="Arial"/>
                      <w:spacing w:val="-2"/>
                      <w:lang w:eastAsia="en-GB"/>
                    </w:rPr>
                  </w:rPrChange>
                </w:rPr>
                <w:delText>offers</w:delText>
              </w:r>
              <w:r w:rsidRPr="00D24BC7" w:rsidDel="003A6495">
                <w:rPr>
                  <w:rFonts w:ascii="Arial" w:hAnsi="Arial" w:cs="Arial"/>
                  <w:spacing w:val="-5"/>
                  <w:highlight w:val="yellow"/>
                  <w:lang w:eastAsia="en-GB"/>
                  <w:rPrChange w:id="222"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2"/>
                  <w:highlight w:val="yellow"/>
                  <w:lang w:eastAsia="en-GB"/>
                  <w:rPrChange w:id="223" w:author="Martin Cahill (NESO)" w:date="2025-02-28T15:35:00Z" w16du:dateUtc="2025-02-28T15:35:00Z">
                    <w:rPr>
                      <w:rFonts w:ascii="Arial" w:hAnsi="Arial" w:cs="Arial"/>
                      <w:spacing w:val="-2"/>
                      <w:lang w:eastAsia="en-GB"/>
                    </w:rPr>
                  </w:rPrChange>
                </w:rPr>
                <w:delText>on</w:delText>
              </w:r>
              <w:r w:rsidRPr="00D24BC7" w:rsidDel="003A6495">
                <w:rPr>
                  <w:rFonts w:ascii="Arial" w:hAnsi="Arial" w:cs="Arial"/>
                  <w:spacing w:val="-11"/>
                  <w:highlight w:val="yellow"/>
                  <w:lang w:eastAsia="en-GB"/>
                  <w:rPrChange w:id="224"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highlight w:val="yellow"/>
                  <w:lang w:eastAsia="en-GB"/>
                  <w:rPrChange w:id="225" w:author="Martin Cahill (NESO)" w:date="2025-02-28T15:35:00Z" w16du:dateUtc="2025-02-28T15:35:00Z">
                    <w:rPr>
                      <w:rFonts w:ascii="Arial" w:hAnsi="Arial" w:cs="Arial"/>
                      <w:lang w:eastAsia="en-GB"/>
                    </w:rPr>
                  </w:rPrChange>
                </w:rPr>
                <w:delText>the</w:delText>
              </w:r>
              <w:r w:rsidRPr="00D24BC7" w:rsidDel="003A6495">
                <w:rPr>
                  <w:rFonts w:ascii="Arial" w:hAnsi="Arial" w:cs="Arial"/>
                  <w:spacing w:val="-11"/>
                  <w:highlight w:val="yellow"/>
                  <w:lang w:eastAsia="en-GB"/>
                  <w:rPrChange w:id="226"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27" w:author="Martin Cahill (NESO)" w:date="2025-02-28T15:35:00Z" w16du:dateUtc="2025-02-28T15:35:00Z">
                    <w:rPr>
                      <w:rFonts w:ascii="Arial" w:hAnsi="Arial" w:cs="Arial"/>
                      <w:spacing w:val="-1"/>
                      <w:lang w:eastAsia="en-GB"/>
                    </w:rPr>
                  </w:rPrChange>
                </w:rPr>
                <w:delText>transmission</w:delText>
              </w:r>
              <w:r w:rsidRPr="00D24BC7" w:rsidDel="003A6495">
                <w:rPr>
                  <w:rFonts w:ascii="Arial" w:hAnsi="Arial" w:cs="Arial"/>
                  <w:spacing w:val="49"/>
                  <w:w w:val="99"/>
                  <w:highlight w:val="yellow"/>
                  <w:lang w:eastAsia="en-GB"/>
                  <w:rPrChange w:id="228" w:author="Martin Cahill (NESO)" w:date="2025-02-28T15:35:00Z" w16du:dateUtc="2025-02-28T15:35:00Z">
                    <w:rPr>
                      <w:rFonts w:ascii="Arial" w:hAnsi="Arial" w:cs="Arial"/>
                      <w:spacing w:val="49"/>
                      <w:w w:val="99"/>
                      <w:lang w:eastAsia="en-GB"/>
                    </w:rPr>
                  </w:rPrChange>
                </w:rPr>
                <w:delText xml:space="preserve"> </w:delText>
              </w:r>
              <w:r w:rsidRPr="00D24BC7" w:rsidDel="003A6495">
                <w:rPr>
                  <w:rFonts w:ascii="Arial" w:hAnsi="Arial" w:cs="Arial"/>
                  <w:spacing w:val="-1"/>
                  <w:highlight w:val="yellow"/>
                  <w:lang w:eastAsia="en-GB"/>
                  <w:rPrChange w:id="229" w:author="Martin Cahill (NESO)" w:date="2025-02-28T15:35:00Z" w16du:dateUtc="2025-02-28T15:35:00Z">
                    <w:rPr>
                      <w:rFonts w:ascii="Arial" w:hAnsi="Arial" w:cs="Arial"/>
                      <w:spacing w:val="-1"/>
                      <w:lang w:eastAsia="en-GB"/>
                    </w:rPr>
                  </w:rPrChange>
                </w:rPr>
                <w:delText>terms</w:delText>
              </w:r>
              <w:r w:rsidRPr="00D24BC7" w:rsidDel="003A6495">
                <w:rPr>
                  <w:rFonts w:ascii="Arial" w:hAnsi="Arial" w:cs="Arial"/>
                  <w:spacing w:val="-4"/>
                  <w:highlight w:val="yellow"/>
                  <w:lang w:eastAsia="en-GB"/>
                  <w:rPrChange w:id="230"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1" w:author="Martin Cahill (NESO)" w:date="2025-02-28T15:35:00Z" w16du:dateUtc="2025-02-28T15:35:00Z">
                    <w:rPr>
                      <w:rFonts w:ascii="Arial" w:hAnsi="Arial" w:cs="Arial"/>
                      <w:spacing w:val="-1"/>
                      <w:lang w:eastAsia="en-GB"/>
                    </w:rPr>
                  </w:rPrChange>
                </w:rPr>
                <w:delText>and</w:delText>
              </w:r>
              <w:r w:rsidRPr="00D24BC7" w:rsidDel="003A6495">
                <w:rPr>
                  <w:rFonts w:ascii="Arial" w:hAnsi="Arial" w:cs="Arial"/>
                  <w:spacing w:val="-11"/>
                  <w:highlight w:val="yellow"/>
                  <w:lang w:eastAsia="en-GB"/>
                  <w:rPrChange w:id="232"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33" w:author="Martin Cahill (NESO)" w:date="2025-02-28T15:35:00Z" w16du:dateUtc="2025-02-28T15:35:00Z">
                    <w:rPr>
                      <w:rFonts w:ascii="Arial" w:hAnsi="Arial" w:cs="Arial"/>
                      <w:spacing w:val="-1"/>
                      <w:lang w:eastAsia="en-GB"/>
                    </w:rPr>
                  </w:rPrChange>
                </w:rPr>
                <w:delText>conditions</w:delText>
              </w:r>
              <w:r w:rsidRPr="00D24BC7" w:rsidDel="003A6495">
                <w:rPr>
                  <w:rFonts w:ascii="Arial" w:hAnsi="Arial" w:cs="Arial"/>
                  <w:spacing w:val="-5"/>
                  <w:highlight w:val="yellow"/>
                  <w:lang w:eastAsia="en-GB"/>
                  <w:rPrChange w:id="234"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highlight w:val="yellow"/>
                  <w:lang w:eastAsia="en-GB"/>
                  <w:rPrChange w:id="235" w:author="Martin Cahill (NESO)" w:date="2025-02-28T15:35:00Z" w16du:dateUtc="2025-02-28T15:35:00Z">
                    <w:rPr>
                      <w:rFonts w:ascii="Arial" w:hAnsi="Arial" w:cs="Arial"/>
                      <w:lang w:eastAsia="en-GB"/>
                    </w:rPr>
                  </w:rPrChange>
                </w:rPr>
                <w:delText>set</w:delText>
              </w:r>
              <w:r w:rsidRPr="00D24BC7" w:rsidDel="003A6495">
                <w:rPr>
                  <w:rFonts w:ascii="Arial" w:hAnsi="Arial" w:cs="Arial"/>
                  <w:spacing w:val="-9"/>
                  <w:highlight w:val="yellow"/>
                  <w:lang w:eastAsia="en-GB"/>
                  <w:rPrChange w:id="236"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2"/>
                  <w:highlight w:val="yellow"/>
                  <w:lang w:eastAsia="en-GB"/>
                  <w:rPrChange w:id="237" w:author="Martin Cahill (NESO)" w:date="2025-02-28T15:35:00Z" w16du:dateUtc="2025-02-28T15:35:00Z">
                    <w:rPr>
                      <w:rFonts w:ascii="Arial" w:hAnsi="Arial" w:cs="Arial"/>
                      <w:spacing w:val="-2"/>
                      <w:lang w:eastAsia="en-GB"/>
                    </w:rPr>
                  </w:rPrChange>
                </w:rPr>
                <w:delText>out</w:delText>
              </w:r>
              <w:r w:rsidRPr="00D24BC7" w:rsidDel="003A6495">
                <w:rPr>
                  <w:rFonts w:ascii="Arial" w:hAnsi="Arial" w:cs="Arial"/>
                  <w:spacing w:val="-4"/>
                  <w:highlight w:val="yellow"/>
                  <w:lang w:eastAsia="en-GB"/>
                  <w:rPrChange w:id="238"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9"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8"/>
                  <w:highlight w:val="yellow"/>
                  <w:lang w:eastAsia="en-GB"/>
                  <w:rPrChange w:id="240"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1"/>
                  <w:highlight w:val="yellow"/>
                  <w:lang w:eastAsia="en-GB"/>
                  <w:rPrChange w:id="241" w:author="Martin Cahill (NESO)" w:date="2025-02-28T15:35:00Z" w16du:dateUtc="2025-02-28T15:35:00Z">
                    <w:rPr>
                      <w:rFonts w:ascii="Arial" w:hAnsi="Arial" w:cs="Arial"/>
                      <w:spacing w:val="-1"/>
                      <w:lang w:eastAsia="en-GB"/>
                    </w:rPr>
                  </w:rPrChange>
                </w:rPr>
                <w:delText>this</w:delText>
              </w:r>
              <w:r w:rsidRPr="00D24BC7" w:rsidDel="003A6495">
                <w:rPr>
                  <w:rFonts w:ascii="Arial" w:hAnsi="Arial" w:cs="Arial"/>
                  <w:spacing w:val="25"/>
                  <w:w w:val="99"/>
                  <w:highlight w:val="yellow"/>
                  <w:lang w:eastAsia="en-GB"/>
                  <w:rPrChange w:id="242" w:author="Martin Cahill (NESO)" w:date="2025-02-28T15:35:00Z" w16du:dateUtc="2025-02-28T15:35:00Z">
                    <w:rPr>
                      <w:rFonts w:ascii="Arial" w:hAnsi="Arial" w:cs="Arial"/>
                      <w:spacing w:val="25"/>
                      <w:w w:val="99"/>
                      <w:lang w:eastAsia="en-GB"/>
                    </w:rPr>
                  </w:rPrChange>
                </w:rPr>
                <w:delText xml:space="preserve"> </w:delText>
              </w:r>
              <w:r w:rsidRPr="00D24BC7" w:rsidDel="003A6495">
                <w:rPr>
                  <w:rFonts w:ascii="Arial" w:hAnsi="Arial" w:cs="Arial"/>
                  <w:spacing w:val="-1"/>
                  <w:highlight w:val="yellow"/>
                  <w:lang w:eastAsia="en-GB"/>
                  <w:rPrChange w:id="243" w:author="Martin Cahill (NESO)" w:date="2025-02-28T15:35:00Z" w16du:dateUtc="2025-02-28T15:35:00Z">
                    <w:rPr>
                      <w:rFonts w:ascii="Arial" w:hAnsi="Arial" w:cs="Arial"/>
                      <w:spacing w:val="-1"/>
                      <w:lang w:eastAsia="en-GB"/>
                    </w:rPr>
                  </w:rPrChange>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r w:rsidRPr="00D20C7A">
              <w:rPr>
                <w:rFonts w:ascii="Arial" w:hAnsi="Arial" w:cs="Arial"/>
                <w:lang w:eastAsia="en-GB"/>
              </w:rPr>
              <w:t>a</w:t>
            </w:r>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244" w:author="Angela Quinn (NESO)" w:date="2024-10-28T01:12:00Z">
              <w:r w:rsidR="42CCF388" w:rsidRPr="00D20C7A">
                <w:rPr>
                  <w:rFonts w:ascii="Arial" w:hAnsi="Arial" w:cs="Arial"/>
                  <w:spacing w:val="-1"/>
                  <w:lang w:eastAsia="en-GB"/>
                </w:rPr>
                <w:t>/</w:t>
              </w:r>
              <w:r w:rsidR="42CCF388" w:rsidRPr="00D24BC7">
                <w:rPr>
                  <w:rFonts w:ascii="Arial" w:hAnsi="Arial" w:cs="Arial"/>
                  <w:spacing w:val="-1"/>
                  <w:highlight w:val="yellow"/>
                  <w:lang w:eastAsia="en-GB"/>
                  <w:rPrChange w:id="245" w:author="Martin Cahill (NESO)" w:date="2025-02-28T15:35:00Z" w16du:dateUtc="2025-02-28T15:35:00Z">
                    <w:rPr>
                      <w:rFonts w:ascii="Arial" w:hAnsi="Arial" w:cs="Arial"/>
                      <w:spacing w:val="-1"/>
                      <w:lang w:eastAsia="en-GB"/>
                    </w:rPr>
                  </w:rPrChange>
                </w:rPr>
                <w:t>is</w:t>
              </w:r>
            </w:ins>
            <w:r w:rsidRPr="00D20C7A">
              <w:rPr>
                <w:rFonts w:ascii="Arial" w:hAnsi="Arial" w:cs="Arial"/>
                <w:spacing w:val="-5"/>
                <w:lang w:eastAsia="en-GB"/>
              </w:rPr>
              <w:t xml:space="preserve"> </w:t>
            </w:r>
            <w:r w:rsidRPr="00D20C7A">
              <w:rPr>
                <w:rFonts w:ascii="Arial" w:hAnsi="Arial" w:cs="Arial"/>
                <w:lang w:eastAsia="en-GB"/>
              </w:rPr>
              <w:t>no</w:t>
            </w:r>
            <w:ins w:id="246" w:author="Angela Quinn (NESO)" w:date="2024-10-28T01:12:00Z">
              <w:r w:rsidR="3AC84A7F" w:rsidRPr="00D24BC7">
                <w:rPr>
                  <w:rFonts w:ascii="Arial" w:hAnsi="Arial" w:cs="Arial"/>
                  <w:highlight w:val="yellow"/>
                  <w:lang w:eastAsia="en-GB"/>
                  <w:rPrChange w:id="247" w:author="Martin Cahill (NESO)" w:date="2025-02-28T15:35:00Z" w16du:dateUtc="2025-02-28T15:35:00Z">
                    <w:rPr>
                      <w:rFonts w:ascii="Arial" w:hAnsi="Arial" w:cs="Arial"/>
                      <w:lang w:eastAsia="en-GB"/>
                    </w:rPr>
                  </w:rPrChange>
                </w:rPr>
                <w:t xml:space="preserve">t (delete as appropriate) </w:t>
              </w:r>
            </w:ins>
            <w:r w:rsidRPr="00D24BC7">
              <w:rPr>
                <w:rFonts w:ascii="Arial" w:hAnsi="Arial" w:cs="Arial"/>
                <w:spacing w:val="-9"/>
                <w:highlight w:val="yellow"/>
                <w:lang w:eastAsia="en-GB"/>
                <w:rPrChange w:id="248" w:author="Martin Cahill (NESO)" w:date="2025-02-28T15:35:00Z" w16du:dateUtc="2025-02-28T15:35:00Z">
                  <w:rPr>
                    <w:rFonts w:ascii="Arial" w:hAnsi="Arial" w:cs="Arial"/>
                    <w:spacing w:val="-9"/>
                    <w:lang w:eastAsia="en-GB"/>
                  </w:rPr>
                </w:rPrChange>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249" w:author="Angela Quinn (NESO)" w:date="2024-10-18T12:51:00Z">
              <w:r w:rsidRPr="6AFBC584" w:rsidDel="00D20C7A">
                <w:rPr>
                  <w:rFonts w:ascii="Arial" w:hAnsi="Arial" w:cs="Arial"/>
                  <w:lang w:eastAsia="en-GB"/>
                </w:rPr>
                <w:delText xml:space="preserve"> </w:delText>
              </w:r>
              <w:r w:rsidRPr="00D24BC7" w:rsidDel="00D20C7A">
                <w:rPr>
                  <w:rFonts w:ascii="Arial" w:hAnsi="Arial" w:cs="Arial"/>
                  <w:highlight w:val="yellow"/>
                  <w:lang w:eastAsia="en-GB"/>
                  <w:rPrChange w:id="250" w:author="Martin Cahill (NESO)" w:date="2025-02-28T15:35:00Z" w16du:dateUtc="2025-02-28T15:35:00Z">
                    <w:rPr>
                      <w:rFonts w:ascii="Arial" w:hAnsi="Arial" w:cs="Arial"/>
                      <w:lang w:eastAsia="en-GB"/>
                    </w:rPr>
                  </w:rPrChange>
                </w:rPr>
                <w:delText>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4BC7" w:rsidRDefault="00D20C7A" w:rsidP="00D20C7A">
            <w:pPr>
              <w:widowControl w:val="0"/>
              <w:kinsoku w:val="0"/>
              <w:overflowPunct w:val="0"/>
              <w:autoSpaceDE w:val="0"/>
              <w:autoSpaceDN w:val="0"/>
              <w:adjustRightInd w:val="0"/>
              <w:spacing w:line="276" w:lineRule="auto"/>
              <w:ind w:left="104" w:right="702"/>
              <w:rPr>
                <w:rFonts w:ascii="Arial" w:hAnsi="Arial" w:cs="Arial"/>
                <w:spacing w:val="-3"/>
                <w:highlight w:val="yellow"/>
                <w:lang w:eastAsia="en-GB"/>
                <w:rPrChange w:id="251" w:author="Martin Cahill (NESO)" w:date="2025-02-28T15:35:00Z" w16du:dateUtc="2025-02-28T15:35:00Z">
                  <w:rPr>
                    <w:rFonts w:ascii="Arial" w:hAnsi="Arial" w:cs="Arial"/>
                    <w:spacing w:val="-3"/>
                    <w:lang w:eastAsia="en-GB"/>
                  </w:rPr>
                </w:rPrChange>
              </w:rPr>
            </w:pPr>
            <w:del w:id="252" w:author="Angela Quinn (NESO)" w:date="2024-10-28T01:13:00Z">
              <w:r w:rsidRPr="00D24BC7" w:rsidDel="00D20C7A">
                <w:rPr>
                  <w:rFonts w:ascii="Arial" w:hAnsi="Arial" w:cs="Arial"/>
                  <w:highlight w:val="yellow"/>
                  <w:lang w:eastAsia="en-GB"/>
                  <w:rPrChange w:id="253" w:author="Martin Cahill (NESO)" w:date="2025-02-28T15:35:00Z" w16du:dateUtc="2025-02-28T15:35:00Z">
                    <w:rPr>
                      <w:rFonts w:ascii="Arial" w:hAnsi="Arial" w:cs="Arial"/>
                      <w:lang w:eastAsia="en-GB"/>
                    </w:rPr>
                  </w:rPrChange>
                </w:rPr>
                <w:delText xml:space="preserve">Capacity up to the limit above can be transferred between this GSP and the GSP’s listed above. </w:delText>
              </w:r>
            </w:del>
            <w:del w:id="254" w:author="Angela Quinn (NESO)" w:date="2024-10-18T12:54:00Z">
              <w:r w:rsidRPr="00D24BC7" w:rsidDel="00D20C7A">
                <w:rPr>
                  <w:rFonts w:ascii="Arial" w:hAnsi="Arial" w:cs="Arial"/>
                  <w:highlight w:val="yellow"/>
                  <w:lang w:eastAsia="en-GB"/>
                  <w:rPrChange w:id="255" w:author="Martin Cahill (NESO)" w:date="2025-02-28T15:35:00Z" w16du:dateUtc="2025-02-28T15:35:00Z">
                    <w:rPr>
                      <w:rFonts w:ascii="Arial" w:hAnsi="Arial" w:cs="Arial"/>
                      <w:lang w:eastAsia="en-GB"/>
                    </w:rPr>
                  </w:rPrChange>
                </w:rPr>
                <w:delText>The</w:delText>
              </w:r>
            </w:del>
            <w:del w:id="256" w:author="Angela Quinn (NESO)" w:date="2024-10-28T01:13:00Z">
              <w:r w:rsidRPr="00D24BC7" w:rsidDel="00D20C7A">
                <w:rPr>
                  <w:rFonts w:ascii="Arial" w:hAnsi="Arial" w:cs="Arial"/>
                  <w:highlight w:val="yellow"/>
                  <w:lang w:eastAsia="en-GB"/>
                  <w:rPrChange w:id="257" w:author="Martin Cahill (NESO)" w:date="2025-02-28T15:35:00Z" w16du:dateUtc="2025-02-28T15:35:00Z">
                    <w:rPr>
                      <w:rFonts w:ascii="Arial" w:hAnsi="Arial" w:cs="Arial"/>
                      <w:lang w:eastAsia="en-GB"/>
                    </w:rPr>
                  </w:rPrChange>
                </w:rPr>
                <w:delText xml:space="preserve"> M</w:delText>
              </w:r>
            </w:del>
            <w:del w:id="258" w:author="Angela Quinn (NESO)" w:date="2024-10-18T12:54:00Z">
              <w:r w:rsidRPr="00D24BC7" w:rsidDel="00D20C7A">
                <w:rPr>
                  <w:rFonts w:ascii="Arial" w:hAnsi="Arial" w:cs="Arial"/>
                  <w:highlight w:val="yellow"/>
                  <w:lang w:eastAsia="en-GB"/>
                  <w:rPrChange w:id="259" w:author="Martin Cahill (NESO)" w:date="2025-02-28T15:35:00Z" w16du:dateUtc="2025-02-28T15:35:00Z">
                    <w:rPr>
                      <w:rFonts w:ascii="Arial" w:hAnsi="Arial" w:cs="Arial"/>
                      <w:lang w:eastAsia="en-GB"/>
                    </w:rPr>
                  </w:rPrChange>
                </w:rPr>
                <w:delText>ateriality</w:delText>
              </w:r>
            </w:del>
            <w:del w:id="260" w:author="Angela Quinn (NESO)" w:date="2024-10-28T01:13:00Z">
              <w:r w:rsidRPr="00D24BC7" w:rsidDel="00D20C7A">
                <w:rPr>
                  <w:rFonts w:ascii="Arial" w:hAnsi="Arial" w:cs="Arial"/>
                  <w:highlight w:val="yellow"/>
                  <w:lang w:eastAsia="en-GB"/>
                  <w:rPrChange w:id="261" w:author="Martin Cahill (NESO)" w:date="2025-02-28T15:35:00Z" w16du:dateUtc="2025-02-28T15:35:00Z">
                    <w:rPr>
                      <w:rFonts w:ascii="Arial" w:hAnsi="Arial" w:cs="Arial"/>
                      <w:lang w:eastAsia="en-GB"/>
                    </w:rPr>
                  </w:rPrChange>
                </w:rPr>
                <w:delText xml:space="preserve"> T</w:delText>
              </w:r>
            </w:del>
            <w:del w:id="262" w:author="Angela Quinn (NESO)" w:date="2024-10-18T12:54:00Z">
              <w:r w:rsidRPr="00D24BC7" w:rsidDel="00D20C7A">
                <w:rPr>
                  <w:rFonts w:ascii="Arial" w:hAnsi="Arial" w:cs="Arial"/>
                  <w:highlight w:val="yellow"/>
                  <w:lang w:eastAsia="en-GB"/>
                  <w:rPrChange w:id="263" w:author="Martin Cahill (NESO)" w:date="2025-02-28T15:35:00Z" w16du:dateUtc="2025-02-28T15:35:00Z">
                    <w:rPr>
                      <w:rFonts w:ascii="Arial" w:hAnsi="Arial" w:cs="Arial"/>
                      <w:lang w:eastAsia="en-GB"/>
                    </w:rPr>
                  </w:rPrChange>
                </w:rPr>
                <w:delText>rigger</w:delText>
              </w:r>
            </w:del>
            <w:del w:id="264" w:author="Angela Quinn (NESO)" w:date="2024-10-28T01:13:00Z">
              <w:r w:rsidRPr="00D24BC7" w:rsidDel="00D20C7A">
                <w:rPr>
                  <w:rFonts w:ascii="Arial" w:hAnsi="Arial" w:cs="Arial"/>
                  <w:highlight w:val="yellow"/>
                  <w:lang w:eastAsia="en-GB"/>
                  <w:rPrChange w:id="265" w:author="Martin Cahill (NESO)" w:date="2025-02-28T15:35:00Z" w16du:dateUtc="2025-02-28T15:35:00Z">
                    <w:rPr>
                      <w:rFonts w:ascii="Arial" w:hAnsi="Arial" w:cs="Arial"/>
                      <w:lang w:eastAsia="en-GB"/>
                    </w:rPr>
                  </w:rPrChange>
                </w:rPr>
                <w:delText xml:space="preserve"> </w:delText>
              </w:r>
            </w:del>
            <w:del w:id="266" w:author="Angela Quinn (NESO)" w:date="2024-10-18T12:54:00Z">
              <w:r w:rsidRPr="00D24BC7" w:rsidDel="00D20C7A">
                <w:rPr>
                  <w:rFonts w:ascii="Arial" w:hAnsi="Arial" w:cs="Arial"/>
                  <w:highlight w:val="yellow"/>
                  <w:lang w:eastAsia="en-GB"/>
                  <w:rPrChange w:id="267" w:author="Martin Cahill (NESO)" w:date="2025-02-28T15:35:00Z" w16du:dateUtc="2025-02-28T15:35:00Z">
                    <w:rPr>
                      <w:rFonts w:ascii="Arial" w:hAnsi="Arial" w:cs="Arial"/>
                      <w:lang w:eastAsia="en-GB"/>
                    </w:rPr>
                  </w:rPrChange>
                </w:rPr>
                <w:delText>of</w:delText>
              </w:r>
            </w:del>
            <w:del w:id="268" w:author="Angela Quinn (NESO)" w:date="2024-10-28T01:13:00Z">
              <w:r w:rsidRPr="00D24BC7" w:rsidDel="00D20C7A">
                <w:rPr>
                  <w:rFonts w:ascii="Arial" w:hAnsi="Arial" w:cs="Arial"/>
                  <w:highlight w:val="yellow"/>
                  <w:lang w:eastAsia="en-GB"/>
                  <w:rPrChange w:id="269" w:author="Martin Cahill (NESO)" w:date="2025-02-28T15:35:00Z" w16du:dateUtc="2025-02-28T15:35:00Z">
                    <w:rPr>
                      <w:rFonts w:ascii="Arial" w:hAnsi="Arial" w:cs="Arial"/>
                      <w:lang w:eastAsia="en-GB"/>
                    </w:rPr>
                  </w:rPrChange>
                </w:rPr>
                <w:delText xml:space="preserve"> </w:delText>
              </w:r>
            </w:del>
            <w:del w:id="270" w:author="Angela Quinn (NESO)" w:date="2024-10-18T12:54:00Z">
              <w:r w:rsidRPr="00D24BC7" w:rsidDel="00D20C7A">
                <w:rPr>
                  <w:rFonts w:ascii="Arial" w:hAnsi="Arial" w:cs="Arial"/>
                  <w:highlight w:val="yellow"/>
                  <w:lang w:eastAsia="en-GB"/>
                  <w:rPrChange w:id="271" w:author="Martin Cahill (NESO)" w:date="2025-02-28T15:35:00Z" w16du:dateUtc="2025-02-28T15:35:00Z">
                    <w:rPr>
                      <w:rFonts w:ascii="Arial" w:hAnsi="Arial" w:cs="Arial"/>
                      <w:lang w:eastAsia="en-GB"/>
                    </w:rPr>
                  </w:rPrChange>
                </w:rPr>
                <w:delText>the</w:delText>
              </w:r>
            </w:del>
            <w:del w:id="272" w:author="Angela Quinn (NESO)" w:date="2024-10-28T01:13:00Z">
              <w:r w:rsidRPr="00D24BC7" w:rsidDel="00D20C7A">
                <w:rPr>
                  <w:rFonts w:ascii="Arial" w:hAnsi="Arial" w:cs="Arial"/>
                  <w:highlight w:val="yellow"/>
                  <w:lang w:eastAsia="en-GB"/>
                  <w:rPrChange w:id="273" w:author="Martin Cahill (NESO)" w:date="2025-02-28T15:35:00Z" w16du:dateUtc="2025-02-28T15:35:00Z">
                    <w:rPr>
                      <w:rFonts w:ascii="Arial" w:hAnsi="Arial" w:cs="Arial"/>
                      <w:lang w:eastAsia="en-GB"/>
                    </w:rPr>
                  </w:rPrChange>
                </w:rPr>
                <w:delText xml:space="preserve"> </w:delText>
              </w:r>
            </w:del>
            <w:del w:id="274" w:author="Angela Quinn (NESO)" w:date="2024-10-18T12:54:00Z">
              <w:r w:rsidRPr="00D24BC7" w:rsidDel="00D20C7A">
                <w:rPr>
                  <w:rFonts w:ascii="Arial" w:hAnsi="Arial" w:cs="Arial"/>
                  <w:highlight w:val="yellow"/>
                  <w:lang w:eastAsia="en-GB"/>
                  <w:rPrChange w:id="275" w:author="Martin Cahill (NESO)" w:date="2025-02-28T15:35:00Z" w16du:dateUtc="2025-02-28T15:35:00Z">
                    <w:rPr>
                      <w:rFonts w:ascii="Arial" w:hAnsi="Arial" w:cs="Arial"/>
                      <w:lang w:eastAsia="en-GB"/>
                    </w:rPr>
                  </w:rPrChange>
                </w:rPr>
                <w:delText>donor</w:delText>
              </w:r>
            </w:del>
            <w:del w:id="276" w:author="Angela Quinn (NESO)" w:date="2024-10-28T01:13:00Z">
              <w:r w:rsidRPr="00D24BC7" w:rsidDel="00D20C7A">
                <w:rPr>
                  <w:rFonts w:ascii="Arial" w:hAnsi="Arial" w:cs="Arial"/>
                  <w:highlight w:val="yellow"/>
                  <w:lang w:eastAsia="en-GB"/>
                  <w:rPrChange w:id="277" w:author="Martin Cahill (NESO)" w:date="2025-02-28T15:35:00Z" w16du:dateUtc="2025-02-28T15:35:00Z">
                    <w:rPr>
                      <w:rFonts w:ascii="Arial" w:hAnsi="Arial" w:cs="Arial"/>
                      <w:lang w:eastAsia="en-GB"/>
                    </w:rPr>
                  </w:rPrChange>
                </w:rPr>
                <w:delText xml:space="preserve"> </w:delText>
              </w:r>
            </w:del>
            <w:del w:id="278" w:author="Angela Quinn (NESO)" w:date="2024-10-18T12:54:00Z">
              <w:r w:rsidRPr="00D24BC7" w:rsidDel="00D20C7A">
                <w:rPr>
                  <w:rFonts w:ascii="Arial" w:hAnsi="Arial" w:cs="Arial"/>
                  <w:highlight w:val="yellow"/>
                  <w:lang w:eastAsia="en-GB"/>
                  <w:rPrChange w:id="279" w:author="Martin Cahill (NESO)" w:date="2025-02-28T15:35:00Z" w16du:dateUtc="2025-02-28T15:35:00Z">
                    <w:rPr>
                      <w:rFonts w:ascii="Arial" w:hAnsi="Arial" w:cs="Arial"/>
                      <w:lang w:eastAsia="en-GB"/>
                    </w:rPr>
                  </w:rPrChange>
                </w:rPr>
                <w:delText>GSP should</w:delText>
              </w:r>
            </w:del>
            <w:del w:id="280" w:author="Angela Quinn (NESO)" w:date="2024-10-28T01:13:00Z">
              <w:r w:rsidRPr="00D24BC7" w:rsidDel="00D20C7A">
                <w:rPr>
                  <w:rFonts w:ascii="Arial" w:hAnsi="Arial" w:cs="Arial"/>
                  <w:highlight w:val="yellow"/>
                  <w:lang w:eastAsia="en-GB"/>
                  <w:rPrChange w:id="281" w:author="Martin Cahill (NESO)" w:date="2025-02-28T15:35:00Z" w16du:dateUtc="2025-02-28T15:35:00Z">
                    <w:rPr>
                      <w:rFonts w:ascii="Arial" w:hAnsi="Arial" w:cs="Arial"/>
                      <w:lang w:eastAsia="en-GB"/>
                    </w:rPr>
                  </w:rPrChange>
                </w:rPr>
                <w:delText xml:space="preserve"> </w:delText>
              </w:r>
            </w:del>
            <w:del w:id="282" w:author="Angela Quinn (NESO)" w:date="2024-10-18T12:54:00Z">
              <w:r w:rsidRPr="00D24BC7" w:rsidDel="00D20C7A">
                <w:rPr>
                  <w:rFonts w:ascii="Arial" w:hAnsi="Arial" w:cs="Arial"/>
                  <w:highlight w:val="yellow"/>
                  <w:lang w:eastAsia="en-GB"/>
                  <w:rPrChange w:id="283" w:author="Martin Cahill (NESO)" w:date="2025-02-28T15:35:00Z" w16du:dateUtc="2025-02-28T15:35:00Z">
                    <w:rPr>
                      <w:rFonts w:ascii="Arial" w:hAnsi="Arial" w:cs="Arial"/>
                      <w:lang w:eastAsia="en-GB"/>
                    </w:rPr>
                  </w:rPrChange>
                </w:rPr>
                <w:delText>be</w:delText>
              </w:r>
            </w:del>
            <w:del w:id="284" w:author="Angela Quinn (NESO)" w:date="2024-10-28T01:13:00Z">
              <w:r w:rsidRPr="00D24BC7" w:rsidDel="00D20C7A">
                <w:rPr>
                  <w:rFonts w:ascii="Arial" w:hAnsi="Arial" w:cs="Arial"/>
                  <w:highlight w:val="yellow"/>
                  <w:lang w:eastAsia="en-GB"/>
                  <w:rPrChange w:id="285" w:author="Martin Cahill (NESO)" w:date="2025-02-28T15:35:00Z" w16du:dateUtc="2025-02-28T15:35:00Z">
                    <w:rPr>
                      <w:rFonts w:ascii="Arial" w:hAnsi="Arial" w:cs="Arial"/>
                      <w:lang w:eastAsia="en-GB"/>
                    </w:rPr>
                  </w:rPrChange>
                </w:rPr>
                <w:delText xml:space="preserve"> </w:delText>
              </w:r>
            </w:del>
            <w:del w:id="286" w:author="Angela Quinn (NESO)" w:date="2024-10-18T12:54:00Z">
              <w:r w:rsidRPr="00D24BC7" w:rsidDel="00D20C7A">
                <w:rPr>
                  <w:rFonts w:ascii="Arial" w:hAnsi="Arial" w:cs="Arial"/>
                  <w:highlight w:val="yellow"/>
                  <w:lang w:eastAsia="en-GB"/>
                  <w:rPrChange w:id="287" w:author="Martin Cahill (NESO)" w:date="2025-02-28T15:35:00Z" w16du:dateUtc="2025-02-28T15:35:00Z">
                    <w:rPr>
                      <w:rFonts w:ascii="Arial" w:hAnsi="Arial" w:cs="Arial"/>
                      <w:lang w:eastAsia="en-GB"/>
                    </w:rPr>
                  </w:rPrChange>
                </w:rPr>
                <w:delText>lowered</w:delText>
              </w:r>
            </w:del>
            <w:del w:id="288" w:author="Angela Quinn (NESO)" w:date="2024-10-28T01:13:00Z">
              <w:r w:rsidRPr="00D24BC7" w:rsidDel="00D20C7A">
                <w:rPr>
                  <w:rFonts w:ascii="Arial" w:hAnsi="Arial" w:cs="Arial"/>
                  <w:highlight w:val="yellow"/>
                  <w:lang w:eastAsia="en-GB"/>
                  <w:rPrChange w:id="289" w:author="Martin Cahill (NESO)" w:date="2025-02-28T15:35:00Z" w16du:dateUtc="2025-02-28T15:35:00Z">
                    <w:rPr>
                      <w:rFonts w:ascii="Arial" w:hAnsi="Arial" w:cs="Arial"/>
                      <w:lang w:eastAsia="en-GB"/>
                    </w:rPr>
                  </w:rPrChange>
                </w:rPr>
                <w:delText xml:space="preserve"> </w:delText>
              </w:r>
            </w:del>
            <w:del w:id="290" w:author="Angela Quinn (NESO)" w:date="2024-10-18T12:54:00Z">
              <w:r w:rsidRPr="00D24BC7" w:rsidDel="00D20C7A">
                <w:rPr>
                  <w:rFonts w:ascii="Arial" w:hAnsi="Arial" w:cs="Arial"/>
                  <w:highlight w:val="yellow"/>
                  <w:lang w:eastAsia="en-GB"/>
                  <w:rPrChange w:id="291" w:author="Martin Cahill (NESO)" w:date="2025-02-28T15:35:00Z" w16du:dateUtc="2025-02-28T15:35:00Z">
                    <w:rPr>
                      <w:rFonts w:ascii="Arial" w:hAnsi="Arial" w:cs="Arial"/>
                      <w:lang w:eastAsia="en-GB"/>
                    </w:rPr>
                  </w:rPrChange>
                </w:rPr>
                <w:delText>and</w:delText>
              </w:r>
            </w:del>
            <w:del w:id="292" w:author="Angela Quinn (NESO)" w:date="2024-10-28T01:13:00Z">
              <w:r w:rsidRPr="00D24BC7" w:rsidDel="00D20C7A">
                <w:rPr>
                  <w:rFonts w:ascii="Arial" w:hAnsi="Arial" w:cs="Arial"/>
                  <w:highlight w:val="yellow"/>
                  <w:lang w:eastAsia="en-GB"/>
                  <w:rPrChange w:id="293" w:author="Martin Cahill (NESO)" w:date="2025-02-28T15:35:00Z" w16du:dateUtc="2025-02-28T15:35:00Z">
                    <w:rPr>
                      <w:rFonts w:ascii="Arial" w:hAnsi="Arial" w:cs="Arial"/>
                      <w:lang w:eastAsia="en-GB"/>
                    </w:rPr>
                  </w:rPrChange>
                </w:rPr>
                <w:delText xml:space="preserve"> </w:delText>
              </w:r>
            </w:del>
            <w:del w:id="294" w:author="Angela Quinn (NESO)" w:date="2024-10-18T12:54:00Z">
              <w:r w:rsidRPr="00D24BC7" w:rsidDel="00D20C7A">
                <w:rPr>
                  <w:rFonts w:ascii="Arial" w:hAnsi="Arial" w:cs="Arial"/>
                  <w:highlight w:val="yellow"/>
                  <w:lang w:eastAsia="en-GB"/>
                  <w:rPrChange w:id="295" w:author="Martin Cahill (NESO)" w:date="2025-02-28T15:35:00Z" w16du:dateUtc="2025-02-28T15:35:00Z">
                    <w:rPr>
                      <w:rFonts w:ascii="Arial" w:hAnsi="Arial" w:cs="Arial"/>
                      <w:lang w:eastAsia="en-GB"/>
                    </w:rPr>
                  </w:rPrChange>
                </w:rPr>
                <w:delText>the</w:delText>
              </w:r>
            </w:del>
            <w:del w:id="296" w:author="Angela Quinn (NESO)" w:date="2024-10-28T01:13:00Z">
              <w:r w:rsidRPr="00D24BC7" w:rsidDel="00D20C7A">
                <w:rPr>
                  <w:rFonts w:ascii="Arial" w:hAnsi="Arial" w:cs="Arial"/>
                  <w:highlight w:val="yellow"/>
                  <w:lang w:eastAsia="en-GB"/>
                  <w:rPrChange w:id="297" w:author="Martin Cahill (NESO)" w:date="2025-02-28T15:35:00Z" w16du:dateUtc="2025-02-28T15:35:00Z">
                    <w:rPr>
                      <w:rFonts w:ascii="Arial" w:hAnsi="Arial" w:cs="Arial"/>
                      <w:lang w:eastAsia="en-GB"/>
                    </w:rPr>
                  </w:rPrChange>
                </w:rPr>
                <w:delText xml:space="preserve"> </w:delText>
              </w:r>
            </w:del>
            <w:del w:id="298" w:author="Angela Quinn (NESO)" w:date="2024-10-18T12:54:00Z">
              <w:r w:rsidRPr="00D24BC7" w:rsidDel="00D20C7A">
                <w:rPr>
                  <w:rFonts w:ascii="Arial" w:hAnsi="Arial" w:cs="Arial"/>
                  <w:highlight w:val="yellow"/>
                  <w:lang w:eastAsia="en-GB"/>
                  <w:rPrChange w:id="299" w:author="Martin Cahill (NESO)" w:date="2025-02-28T15:35:00Z" w16du:dateUtc="2025-02-28T15:35:00Z">
                    <w:rPr>
                      <w:rFonts w:ascii="Arial" w:hAnsi="Arial" w:cs="Arial"/>
                      <w:lang w:eastAsia="en-GB"/>
                    </w:rPr>
                  </w:rPrChange>
                </w:rPr>
                <w:delText>recipient</w:delText>
              </w:r>
            </w:del>
            <w:del w:id="300" w:author="Angela Quinn (NESO)" w:date="2024-10-28T01:13:00Z">
              <w:r w:rsidRPr="00D24BC7" w:rsidDel="00D20C7A">
                <w:rPr>
                  <w:rFonts w:ascii="Arial" w:hAnsi="Arial" w:cs="Arial"/>
                  <w:highlight w:val="yellow"/>
                  <w:lang w:eastAsia="en-GB"/>
                  <w:rPrChange w:id="301" w:author="Martin Cahill (NESO)" w:date="2025-02-28T15:35:00Z" w16du:dateUtc="2025-02-28T15:35:00Z">
                    <w:rPr>
                      <w:rFonts w:ascii="Arial" w:hAnsi="Arial" w:cs="Arial"/>
                      <w:lang w:eastAsia="en-GB"/>
                    </w:rPr>
                  </w:rPrChange>
                </w:rPr>
                <w:delText xml:space="preserve"> </w:delText>
              </w:r>
            </w:del>
            <w:del w:id="302" w:author="Angela Quinn (NESO)" w:date="2024-10-18T12:54:00Z">
              <w:r w:rsidRPr="00D24BC7" w:rsidDel="00D20C7A">
                <w:rPr>
                  <w:rFonts w:ascii="Arial" w:hAnsi="Arial" w:cs="Arial"/>
                  <w:highlight w:val="yellow"/>
                  <w:lang w:eastAsia="en-GB"/>
                  <w:rPrChange w:id="303" w:author="Martin Cahill (NESO)" w:date="2025-02-28T15:35:00Z" w16du:dateUtc="2025-02-28T15:35:00Z">
                    <w:rPr>
                      <w:rFonts w:ascii="Arial" w:hAnsi="Arial" w:cs="Arial"/>
                      <w:lang w:eastAsia="en-GB"/>
                    </w:rPr>
                  </w:rPrChange>
                </w:rPr>
                <w:delText>raised</w:delText>
              </w:r>
            </w:del>
            <w:del w:id="304" w:author="Angela Quinn (NESO)" w:date="2024-10-28T01:13:00Z">
              <w:r w:rsidRPr="00D24BC7" w:rsidDel="00D20C7A">
                <w:rPr>
                  <w:rFonts w:ascii="Arial" w:hAnsi="Arial" w:cs="Arial"/>
                  <w:highlight w:val="yellow"/>
                  <w:lang w:eastAsia="en-GB"/>
                  <w:rPrChange w:id="305" w:author="Martin Cahill (NESO)" w:date="2025-02-28T15:35:00Z" w16du:dateUtc="2025-02-28T15:35:00Z">
                    <w:rPr>
                      <w:rFonts w:ascii="Arial" w:hAnsi="Arial" w:cs="Arial"/>
                      <w:lang w:eastAsia="en-GB"/>
                    </w:rPr>
                  </w:rPrChange>
                </w:rPr>
                <w:delText xml:space="preserve"> </w:delText>
              </w:r>
            </w:del>
            <w:del w:id="306" w:author="Angela Quinn (NESO)" w:date="2024-10-18T12:54:00Z">
              <w:r w:rsidRPr="00D24BC7" w:rsidDel="00D20C7A">
                <w:rPr>
                  <w:rFonts w:ascii="Arial" w:hAnsi="Arial" w:cs="Arial"/>
                  <w:highlight w:val="yellow"/>
                  <w:lang w:eastAsia="en-GB"/>
                  <w:rPrChange w:id="307" w:author="Martin Cahill (NESO)" w:date="2025-02-28T15:35:00Z" w16du:dateUtc="2025-02-28T15:35:00Z">
                    <w:rPr>
                      <w:rFonts w:ascii="Arial" w:hAnsi="Arial" w:cs="Arial"/>
                      <w:lang w:eastAsia="en-GB"/>
                    </w:rPr>
                  </w:rPrChange>
                </w:rPr>
                <w:delText>by</w:delText>
              </w:r>
            </w:del>
            <w:del w:id="308" w:author="Angela Quinn (NESO)" w:date="2024-10-28T01:13:00Z">
              <w:r w:rsidRPr="00D24BC7" w:rsidDel="00D20C7A">
                <w:rPr>
                  <w:rFonts w:ascii="Arial" w:hAnsi="Arial" w:cs="Arial"/>
                  <w:highlight w:val="yellow"/>
                  <w:lang w:eastAsia="en-GB"/>
                  <w:rPrChange w:id="309" w:author="Martin Cahill (NESO)" w:date="2025-02-28T15:35:00Z" w16du:dateUtc="2025-02-28T15:35:00Z">
                    <w:rPr>
                      <w:rFonts w:ascii="Arial" w:hAnsi="Arial" w:cs="Arial"/>
                      <w:lang w:eastAsia="en-GB"/>
                    </w:rPr>
                  </w:rPrChange>
                </w:rPr>
                <w:delText xml:space="preserve"> </w:delText>
              </w:r>
            </w:del>
            <w:del w:id="310" w:author="Angela Quinn (NESO)" w:date="2024-10-18T12:54:00Z">
              <w:r w:rsidRPr="00D24BC7" w:rsidDel="00D20C7A">
                <w:rPr>
                  <w:rFonts w:ascii="Arial" w:hAnsi="Arial" w:cs="Arial"/>
                  <w:highlight w:val="yellow"/>
                  <w:lang w:eastAsia="en-GB"/>
                  <w:rPrChange w:id="311" w:author="Martin Cahill (NESO)" w:date="2025-02-28T15:35:00Z" w16du:dateUtc="2025-02-28T15:35:00Z">
                    <w:rPr>
                      <w:rFonts w:ascii="Arial" w:hAnsi="Arial" w:cs="Arial"/>
                      <w:lang w:eastAsia="en-GB"/>
                    </w:rPr>
                  </w:rPrChange>
                </w:rPr>
                <w:delText>the</w:delText>
              </w:r>
            </w:del>
            <w:del w:id="312" w:author="Angela Quinn (NESO)" w:date="2024-10-28T01:13:00Z">
              <w:r w:rsidRPr="00D24BC7" w:rsidDel="00D20C7A">
                <w:rPr>
                  <w:rFonts w:ascii="Arial" w:hAnsi="Arial" w:cs="Arial"/>
                  <w:highlight w:val="yellow"/>
                  <w:lang w:eastAsia="en-GB"/>
                  <w:rPrChange w:id="313" w:author="Martin Cahill (NESO)" w:date="2025-02-28T15:35:00Z" w16du:dateUtc="2025-02-28T15:35:00Z">
                    <w:rPr>
                      <w:rFonts w:ascii="Arial" w:hAnsi="Arial" w:cs="Arial"/>
                      <w:lang w:eastAsia="en-GB"/>
                    </w:rPr>
                  </w:rPrChange>
                </w:rPr>
                <w:delText xml:space="preserve"> </w:delText>
              </w:r>
            </w:del>
            <w:del w:id="314" w:author="Angela Quinn (NESO)" w:date="2024-10-18T12:54:00Z">
              <w:r w:rsidRPr="00D24BC7" w:rsidDel="00D20C7A">
                <w:rPr>
                  <w:rFonts w:ascii="Arial" w:hAnsi="Arial" w:cs="Arial"/>
                  <w:highlight w:val="yellow"/>
                  <w:lang w:eastAsia="en-GB"/>
                  <w:rPrChange w:id="315" w:author="Martin Cahill (NESO)" w:date="2025-02-28T15:35:00Z" w16du:dateUtc="2025-02-28T15:35:00Z">
                    <w:rPr>
                      <w:rFonts w:ascii="Arial" w:hAnsi="Arial" w:cs="Arial"/>
                      <w:lang w:eastAsia="en-GB"/>
                    </w:rPr>
                  </w:rPrChange>
                </w:rPr>
                <w:delText>same</w:delText>
              </w:r>
            </w:del>
            <w:del w:id="316" w:author="Angela Quinn (NESO)" w:date="2024-10-28T01:13:00Z">
              <w:r w:rsidRPr="00D24BC7" w:rsidDel="00D20C7A">
                <w:rPr>
                  <w:rFonts w:ascii="Arial" w:hAnsi="Arial" w:cs="Arial"/>
                  <w:highlight w:val="yellow"/>
                  <w:lang w:eastAsia="en-GB"/>
                  <w:rPrChange w:id="317" w:author="Martin Cahill (NESO)" w:date="2025-02-28T15:35:00Z" w16du:dateUtc="2025-02-28T15:35:00Z">
                    <w:rPr>
                      <w:rFonts w:ascii="Arial" w:hAnsi="Arial" w:cs="Arial"/>
                      <w:lang w:eastAsia="en-GB"/>
                    </w:rPr>
                  </w:rPrChange>
                </w:rPr>
                <w:delText xml:space="preserve"> </w:delText>
              </w:r>
            </w:del>
            <w:del w:id="318" w:author="Angela Quinn (NESO)" w:date="2024-10-18T12:54:00Z">
              <w:r w:rsidRPr="00D24BC7" w:rsidDel="00D20C7A">
                <w:rPr>
                  <w:rFonts w:ascii="Arial" w:hAnsi="Arial" w:cs="Arial"/>
                  <w:highlight w:val="yellow"/>
                  <w:lang w:eastAsia="en-GB"/>
                  <w:rPrChange w:id="319" w:author="Martin Cahill (NESO)" w:date="2025-02-28T15:35:00Z" w16du:dateUtc="2025-02-28T15:35:00Z">
                    <w:rPr>
                      <w:rFonts w:ascii="Arial" w:hAnsi="Arial" w:cs="Arial"/>
                      <w:lang w:eastAsia="en-GB"/>
                    </w:rPr>
                  </w:rPrChange>
                </w:rPr>
                <w:delText>amount</w:delText>
              </w:r>
            </w:del>
            <w:del w:id="320" w:author="Angela Quinn (NESO)" w:date="2024-10-28T01:13:00Z">
              <w:r w:rsidRPr="00D24BC7" w:rsidDel="00D20C7A">
                <w:rPr>
                  <w:rFonts w:ascii="Arial" w:hAnsi="Arial" w:cs="Arial"/>
                  <w:highlight w:val="yellow"/>
                  <w:lang w:eastAsia="en-GB"/>
                  <w:rPrChange w:id="321" w:author="Martin Cahill (NESO)" w:date="2025-02-28T15:35:00Z" w16du:dateUtc="2025-02-28T15:35:00Z">
                    <w:rPr>
                      <w:rFonts w:ascii="Arial" w:hAnsi="Arial" w:cs="Arial"/>
                      <w:lang w:eastAsia="en-GB"/>
                    </w:rPr>
                  </w:rPrChange>
                </w:rPr>
                <w:delText xml:space="preserve"> </w:delText>
              </w:r>
            </w:del>
            <w:del w:id="322" w:author="Angela Quinn (NESO)" w:date="2024-10-18T12:54:00Z">
              <w:r w:rsidRPr="00D24BC7" w:rsidDel="00D20C7A">
                <w:rPr>
                  <w:rFonts w:ascii="Arial" w:hAnsi="Arial" w:cs="Arial"/>
                  <w:highlight w:val="yellow"/>
                  <w:lang w:eastAsia="en-GB"/>
                  <w:rPrChange w:id="323" w:author="Martin Cahill (NESO)" w:date="2025-02-28T15:35:00Z" w16du:dateUtc="2025-02-28T15:35:00Z">
                    <w:rPr>
                      <w:rFonts w:ascii="Arial" w:hAnsi="Arial" w:cs="Arial"/>
                      <w:lang w:eastAsia="en-GB"/>
                    </w:rPr>
                  </w:rPrChange>
                </w:rPr>
                <w:delText>with</w:delText>
              </w:r>
            </w:del>
            <w:del w:id="324" w:author="Angela Quinn (NESO)" w:date="2024-10-28T01:13:00Z">
              <w:r w:rsidRPr="00D24BC7" w:rsidDel="00D20C7A">
                <w:rPr>
                  <w:rFonts w:ascii="Arial" w:hAnsi="Arial" w:cs="Arial"/>
                  <w:highlight w:val="yellow"/>
                  <w:lang w:eastAsia="en-GB"/>
                  <w:rPrChange w:id="325" w:author="Martin Cahill (NESO)" w:date="2025-02-28T15:35:00Z" w16du:dateUtc="2025-02-28T15:35:00Z">
                    <w:rPr>
                      <w:rFonts w:ascii="Arial" w:hAnsi="Arial" w:cs="Arial"/>
                      <w:lang w:eastAsia="en-GB"/>
                    </w:rPr>
                  </w:rPrChange>
                </w:rPr>
                <w:delText xml:space="preserve"> </w:delText>
              </w:r>
            </w:del>
            <w:del w:id="326" w:author="Angela Quinn (NESO)" w:date="2024-10-18T12:54:00Z">
              <w:r w:rsidRPr="00D24BC7" w:rsidDel="00D20C7A">
                <w:rPr>
                  <w:rFonts w:ascii="Arial" w:hAnsi="Arial" w:cs="Arial"/>
                  <w:highlight w:val="yellow"/>
                  <w:lang w:eastAsia="en-GB"/>
                  <w:rPrChange w:id="327" w:author="Martin Cahill (NESO)" w:date="2025-02-28T15:35:00Z" w16du:dateUtc="2025-02-28T15:35:00Z">
                    <w:rPr>
                      <w:rFonts w:ascii="Arial" w:hAnsi="Arial" w:cs="Arial"/>
                      <w:lang w:eastAsia="en-GB"/>
                    </w:rPr>
                  </w:rPrChange>
                </w:rPr>
                <w:delText>both</w:delText>
              </w:r>
            </w:del>
            <w:del w:id="328" w:author="Angela Quinn (NESO)" w:date="2024-10-28T01:13:00Z">
              <w:r w:rsidRPr="00D24BC7" w:rsidDel="00D20C7A">
                <w:rPr>
                  <w:rFonts w:ascii="Arial" w:hAnsi="Arial" w:cs="Arial"/>
                  <w:highlight w:val="yellow"/>
                  <w:lang w:eastAsia="en-GB"/>
                  <w:rPrChange w:id="329" w:author="Martin Cahill (NESO)" w:date="2025-02-28T15:35:00Z" w16du:dateUtc="2025-02-28T15:35:00Z">
                    <w:rPr>
                      <w:rFonts w:ascii="Arial" w:hAnsi="Arial" w:cs="Arial"/>
                      <w:lang w:eastAsia="en-GB"/>
                    </w:rPr>
                  </w:rPrChange>
                </w:rPr>
                <w:delText xml:space="preserve"> </w:delText>
              </w:r>
            </w:del>
            <w:del w:id="330" w:author="Angela Quinn (NESO)" w:date="2024-10-18T12:54:00Z">
              <w:r w:rsidRPr="00D24BC7" w:rsidDel="00D20C7A">
                <w:rPr>
                  <w:rFonts w:ascii="Arial" w:hAnsi="Arial" w:cs="Arial"/>
                  <w:highlight w:val="yellow"/>
                  <w:lang w:eastAsia="en-GB"/>
                  <w:rPrChange w:id="331" w:author="Martin Cahill (NESO)" w:date="2025-02-28T15:35:00Z" w16du:dateUtc="2025-02-28T15:35:00Z">
                    <w:rPr>
                      <w:rFonts w:ascii="Arial" w:hAnsi="Arial" w:cs="Arial"/>
                      <w:lang w:eastAsia="en-GB"/>
                    </w:rPr>
                  </w:rPrChange>
                </w:rPr>
                <w:delText>GSP</w:delText>
              </w:r>
            </w:del>
            <w:del w:id="332" w:author="Angela Quinn (NESO)" w:date="2024-10-28T01:13:00Z">
              <w:r w:rsidRPr="00D24BC7" w:rsidDel="00D20C7A">
                <w:rPr>
                  <w:rFonts w:ascii="Arial" w:hAnsi="Arial" w:cs="Arial"/>
                  <w:highlight w:val="yellow"/>
                  <w:lang w:eastAsia="en-GB"/>
                  <w:rPrChange w:id="333" w:author="Martin Cahill (NESO)" w:date="2025-02-28T15:35:00Z" w16du:dateUtc="2025-02-28T15:35:00Z">
                    <w:rPr>
                      <w:rFonts w:ascii="Arial" w:hAnsi="Arial" w:cs="Arial"/>
                      <w:lang w:eastAsia="en-GB"/>
                    </w:rPr>
                  </w:rPrChange>
                </w:rPr>
                <w:delText xml:space="preserve"> </w:delText>
              </w:r>
            </w:del>
            <w:del w:id="334" w:author="Angela Quinn (NESO)" w:date="2024-10-18T12:54:00Z">
              <w:r w:rsidRPr="00D24BC7" w:rsidDel="00D20C7A">
                <w:rPr>
                  <w:rFonts w:ascii="Arial" w:hAnsi="Arial" w:cs="Arial"/>
                  <w:highlight w:val="yellow"/>
                  <w:lang w:eastAsia="en-GB"/>
                  <w:rPrChange w:id="335" w:author="Martin Cahill (NESO)" w:date="2025-02-28T15:35:00Z" w16du:dateUtc="2025-02-28T15:35:00Z">
                    <w:rPr>
                      <w:rFonts w:ascii="Arial" w:hAnsi="Arial" w:cs="Arial"/>
                      <w:lang w:eastAsia="en-GB"/>
                    </w:rPr>
                  </w:rPrChange>
                </w:rPr>
                <w:delText>Appendix</w:delText>
              </w:r>
            </w:del>
            <w:del w:id="336" w:author="Angela Quinn (NESO)" w:date="2024-10-28T01:13:00Z">
              <w:r w:rsidRPr="00D24BC7" w:rsidDel="00D20C7A">
                <w:rPr>
                  <w:rFonts w:ascii="Arial" w:hAnsi="Arial" w:cs="Arial"/>
                  <w:highlight w:val="yellow"/>
                  <w:lang w:eastAsia="en-GB"/>
                  <w:rPrChange w:id="337" w:author="Martin Cahill (NESO)" w:date="2025-02-28T15:35:00Z" w16du:dateUtc="2025-02-28T15:35:00Z">
                    <w:rPr>
                      <w:rFonts w:ascii="Arial" w:hAnsi="Arial" w:cs="Arial"/>
                      <w:lang w:eastAsia="en-GB"/>
                    </w:rPr>
                  </w:rPrChange>
                </w:rPr>
                <w:delText xml:space="preserve"> </w:delText>
              </w:r>
            </w:del>
            <w:del w:id="338" w:author="Angela Quinn (NESO)" w:date="2024-10-18T12:54:00Z">
              <w:r w:rsidRPr="00D24BC7" w:rsidDel="00D20C7A">
                <w:rPr>
                  <w:rFonts w:ascii="Arial" w:hAnsi="Arial" w:cs="Arial"/>
                  <w:highlight w:val="yellow"/>
                  <w:lang w:eastAsia="en-GB"/>
                  <w:rPrChange w:id="339" w:author="Martin Cahill (NESO)" w:date="2025-02-28T15:35:00Z" w16du:dateUtc="2025-02-28T15:35:00Z">
                    <w:rPr>
                      <w:rFonts w:ascii="Arial" w:hAnsi="Arial" w:cs="Arial"/>
                      <w:lang w:eastAsia="en-GB"/>
                    </w:rPr>
                  </w:rPrChange>
                </w:rPr>
                <w:delText>G</w:delText>
              </w:r>
            </w:del>
            <w:del w:id="340" w:author="Angela Quinn (NESO)" w:date="2024-10-28T01:13:00Z">
              <w:r w:rsidRPr="00D24BC7" w:rsidDel="00D20C7A">
                <w:rPr>
                  <w:rFonts w:ascii="Arial" w:hAnsi="Arial" w:cs="Arial"/>
                  <w:highlight w:val="yellow"/>
                  <w:lang w:eastAsia="en-GB"/>
                  <w:rPrChange w:id="341" w:author="Martin Cahill (NESO)" w:date="2025-02-28T15:35:00Z" w16du:dateUtc="2025-02-28T15:35:00Z">
                    <w:rPr>
                      <w:rFonts w:ascii="Arial" w:hAnsi="Arial" w:cs="Arial"/>
                      <w:lang w:eastAsia="en-GB"/>
                    </w:rPr>
                  </w:rPrChange>
                </w:rPr>
                <w:delText xml:space="preserve"> </w:delText>
              </w:r>
            </w:del>
            <w:del w:id="342" w:author="Angela Quinn (NESO)" w:date="2024-10-18T12:54:00Z">
              <w:r w:rsidRPr="00D24BC7" w:rsidDel="00D20C7A">
                <w:rPr>
                  <w:rFonts w:ascii="Arial" w:hAnsi="Arial" w:cs="Arial"/>
                  <w:highlight w:val="yellow"/>
                  <w:lang w:eastAsia="en-GB"/>
                  <w:rPrChange w:id="343" w:author="Martin Cahill (NESO)" w:date="2025-02-28T15:35:00Z" w16du:dateUtc="2025-02-28T15:35:00Z">
                    <w:rPr>
                      <w:rFonts w:ascii="Arial" w:hAnsi="Arial" w:cs="Arial"/>
                      <w:lang w:eastAsia="en-GB"/>
                    </w:rPr>
                  </w:rPrChange>
                </w:rPr>
                <w:delText>updates</w:delText>
              </w:r>
            </w:del>
            <w:del w:id="344" w:author="Angela Quinn (NESO)" w:date="2024-10-28T01:13:00Z">
              <w:r w:rsidRPr="00D24BC7" w:rsidDel="00D20C7A">
                <w:rPr>
                  <w:rFonts w:ascii="Arial" w:hAnsi="Arial" w:cs="Arial"/>
                  <w:highlight w:val="yellow"/>
                  <w:lang w:eastAsia="en-GB"/>
                  <w:rPrChange w:id="345" w:author="Martin Cahill (NESO)" w:date="2025-02-28T15:35:00Z" w16du:dateUtc="2025-02-28T15:35:00Z">
                    <w:rPr>
                      <w:rFonts w:ascii="Arial" w:hAnsi="Arial" w:cs="Arial"/>
                      <w:lang w:eastAsia="en-GB"/>
                    </w:rPr>
                  </w:rPrChange>
                </w:rPr>
                <w:delText xml:space="preserve"> </w:delText>
              </w:r>
            </w:del>
            <w:del w:id="346" w:author="Angela Quinn (NESO)" w:date="2024-10-18T12:54:00Z">
              <w:r w:rsidRPr="00D24BC7" w:rsidDel="00D20C7A">
                <w:rPr>
                  <w:rFonts w:ascii="Arial" w:hAnsi="Arial" w:cs="Arial"/>
                  <w:highlight w:val="yellow"/>
                  <w:lang w:eastAsia="en-GB"/>
                  <w:rPrChange w:id="347" w:author="Martin Cahill (NESO)" w:date="2025-02-28T15:35:00Z" w16du:dateUtc="2025-02-28T15:35:00Z">
                    <w:rPr>
                      <w:rFonts w:ascii="Arial" w:hAnsi="Arial" w:cs="Arial"/>
                      <w:lang w:eastAsia="en-GB"/>
                    </w:rPr>
                  </w:rPrChange>
                </w:rPr>
                <w:delText>submitted</w:delText>
              </w:r>
            </w:del>
            <w:del w:id="348" w:author="Angela Quinn (NESO)" w:date="2024-10-28T01:13:00Z">
              <w:r w:rsidRPr="00D24BC7" w:rsidDel="00D20C7A">
                <w:rPr>
                  <w:rFonts w:ascii="Arial" w:hAnsi="Arial" w:cs="Arial"/>
                  <w:highlight w:val="yellow"/>
                  <w:lang w:eastAsia="en-GB"/>
                  <w:rPrChange w:id="349" w:author="Martin Cahill (NESO)" w:date="2025-02-28T15:35:00Z" w16du:dateUtc="2025-02-28T15:35:00Z">
                    <w:rPr>
                      <w:rFonts w:ascii="Arial" w:hAnsi="Arial" w:cs="Arial"/>
                      <w:lang w:eastAsia="en-GB"/>
                    </w:rPr>
                  </w:rPrChange>
                </w:rPr>
                <w:delText xml:space="preserve"> </w:delText>
              </w:r>
            </w:del>
            <w:del w:id="350" w:author="Angela Quinn (NESO)" w:date="2024-10-18T12:54:00Z">
              <w:r w:rsidRPr="00D24BC7" w:rsidDel="00D20C7A">
                <w:rPr>
                  <w:rFonts w:ascii="Arial" w:hAnsi="Arial" w:cs="Arial"/>
                  <w:highlight w:val="yellow"/>
                  <w:lang w:eastAsia="en-GB"/>
                  <w:rPrChange w:id="351" w:author="Martin Cahill (NESO)" w:date="2025-02-28T15:35:00Z" w16du:dateUtc="2025-02-28T15:35:00Z">
                    <w:rPr>
                      <w:rFonts w:ascii="Arial" w:hAnsi="Arial" w:cs="Arial"/>
                      <w:lang w:eastAsia="en-GB"/>
                    </w:rPr>
                  </w:rPrChange>
                </w:rPr>
                <w:delText>together.</w:delText>
              </w:r>
            </w:del>
            <w:del w:id="352" w:author="Angela Quinn (NESO)" w:date="2024-10-28T01:13:00Z">
              <w:r w:rsidRPr="00D24BC7" w:rsidDel="00D20C7A">
                <w:rPr>
                  <w:rFonts w:ascii="Arial" w:hAnsi="Arial" w:cs="Arial"/>
                  <w:highlight w:val="yellow"/>
                  <w:lang w:eastAsia="en-GB"/>
                  <w:rPrChange w:id="353" w:author="Martin Cahill (NESO)" w:date="2025-02-28T15:35:00Z" w16du:dateUtc="2025-02-28T15:35:00Z">
                    <w:rPr>
                      <w:rFonts w:ascii="Arial" w:hAnsi="Arial" w:cs="Arial"/>
                      <w:lang w:eastAsia="en-GB"/>
                    </w:rPr>
                  </w:rPrChange>
                </w:rPr>
                <w:delText xml:space="preserve"> </w:delText>
              </w:r>
            </w:del>
            <w:del w:id="354" w:author="Angela Quinn (NESO)" w:date="2024-10-18T12:54:00Z">
              <w:r w:rsidRPr="00D24BC7" w:rsidDel="00D20C7A">
                <w:rPr>
                  <w:rFonts w:ascii="Arial" w:hAnsi="Arial" w:cs="Arial"/>
                  <w:highlight w:val="yellow"/>
                  <w:lang w:eastAsia="en-GB"/>
                  <w:rPrChange w:id="355" w:author="Martin Cahill (NESO)" w:date="2025-02-28T15:35:00Z" w16du:dateUtc="2025-02-28T15:35:00Z">
                    <w:rPr>
                      <w:rFonts w:ascii="Arial" w:hAnsi="Arial" w:cs="Arial"/>
                      <w:lang w:eastAsia="en-GB"/>
                    </w:rPr>
                  </w:rPrChange>
                </w:rPr>
                <w:delText>The</w:delText>
              </w:r>
            </w:del>
            <w:del w:id="356" w:author="Angela Quinn (NESO)" w:date="2024-10-28T01:13:00Z">
              <w:r w:rsidRPr="00D24BC7" w:rsidDel="00D20C7A">
                <w:rPr>
                  <w:rFonts w:ascii="Arial" w:hAnsi="Arial" w:cs="Arial"/>
                  <w:highlight w:val="yellow"/>
                  <w:lang w:eastAsia="en-GB"/>
                  <w:rPrChange w:id="357" w:author="Martin Cahill (NESO)" w:date="2025-02-28T15:35:00Z" w16du:dateUtc="2025-02-28T15:35:00Z">
                    <w:rPr>
                      <w:rFonts w:ascii="Arial" w:hAnsi="Arial" w:cs="Arial"/>
                      <w:lang w:eastAsia="en-GB"/>
                    </w:rPr>
                  </w:rPrChange>
                </w:rPr>
                <w:delText xml:space="preserve"> </w:delText>
              </w:r>
            </w:del>
            <w:del w:id="358" w:author="Angela Quinn (NESO)" w:date="2024-10-18T12:54:00Z">
              <w:r w:rsidRPr="00D24BC7" w:rsidDel="00D20C7A">
                <w:rPr>
                  <w:rFonts w:ascii="Arial" w:hAnsi="Arial" w:cs="Arial"/>
                  <w:highlight w:val="yellow"/>
                  <w:lang w:eastAsia="en-GB"/>
                  <w:rPrChange w:id="359" w:author="Martin Cahill (NESO)" w:date="2025-02-28T15:35:00Z" w16du:dateUtc="2025-02-28T15:35:00Z">
                    <w:rPr>
                      <w:rFonts w:ascii="Arial" w:hAnsi="Arial" w:cs="Arial"/>
                      <w:lang w:eastAsia="en-GB"/>
                    </w:rPr>
                  </w:rPrChange>
                </w:rPr>
                <w:delText>Materiality</w:delText>
              </w:r>
            </w:del>
            <w:del w:id="360" w:author="Angela Quinn (NESO)" w:date="2024-10-28T01:13:00Z">
              <w:r w:rsidRPr="00D24BC7" w:rsidDel="00D20C7A">
                <w:rPr>
                  <w:rFonts w:ascii="Arial" w:hAnsi="Arial" w:cs="Arial"/>
                  <w:highlight w:val="yellow"/>
                  <w:lang w:eastAsia="en-GB"/>
                  <w:rPrChange w:id="361" w:author="Martin Cahill (NESO)" w:date="2025-02-28T15:35:00Z" w16du:dateUtc="2025-02-28T15:35:00Z">
                    <w:rPr>
                      <w:rFonts w:ascii="Arial" w:hAnsi="Arial" w:cs="Arial"/>
                      <w:lang w:eastAsia="en-GB"/>
                    </w:rPr>
                  </w:rPrChange>
                </w:rPr>
                <w:delText xml:space="preserve"> </w:delText>
              </w:r>
            </w:del>
            <w:del w:id="362" w:author="Angela Quinn (NESO)" w:date="2024-10-18T12:54:00Z">
              <w:r w:rsidRPr="00D24BC7" w:rsidDel="00D20C7A">
                <w:rPr>
                  <w:rFonts w:ascii="Arial" w:hAnsi="Arial" w:cs="Arial"/>
                  <w:highlight w:val="yellow"/>
                  <w:lang w:eastAsia="en-GB"/>
                  <w:rPrChange w:id="363" w:author="Martin Cahill (NESO)" w:date="2025-02-28T15:35:00Z" w16du:dateUtc="2025-02-28T15:35:00Z">
                    <w:rPr>
                      <w:rFonts w:ascii="Arial" w:hAnsi="Arial" w:cs="Arial"/>
                      <w:lang w:eastAsia="en-GB"/>
                    </w:rPr>
                  </w:rPrChange>
                </w:rPr>
                <w:delText>Trigger</w:delText>
              </w:r>
            </w:del>
            <w:del w:id="364" w:author="Angela Quinn (NESO)" w:date="2024-10-28T01:13:00Z">
              <w:r w:rsidRPr="00D24BC7" w:rsidDel="00D20C7A">
                <w:rPr>
                  <w:rFonts w:ascii="Arial" w:hAnsi="Arial" w:cs="Arial"/>
                  <w:highlight w:val="yellow"/>
                  <w:lang w:eastAsia="en-GB"/>
                  <w:rPrChange w:id="365" w:author="Martin Cahill (NESO)" w:date="2025-02-28T15:35:00Z" w16du:dateUtc="2025-02-28T15:35:00Z">
                    <w:rPr>
                      <w:rFonts w:ascii="Arial" w:hAnsi="Arial" w:cs="Arial"/>
                      <w:lang w:eastAsia="en-GB"/>
                    </w:rPr>
                  </w:rPrChange>
                </w:rPr>
                <w:delText xml:space="preserve"> </w:delText>
              </w:r>
            </w:del>
            <w:del w:id="366" w:author="Angela Quinn (NESO)" w:date="2024-10-18T12:54:00Z">
              <w:r w:rsidRPr="00D24BC7" w:rsidDel="00D20C7A">
                <w:rPr>
                  <w:rFonts w:ascii="Arial" w:hAnsi="Arial" w:cs="Arial"/>
                  <w:highlight w:val="yellow"/>
                  <w:lang w:eastAsia="en-GB"/>
                  <w:rPrChange w:id="367" w:author="Martin Cahill (NESO)" w:date="2025-02-28T15:35:00Z" w16du:dateUtc="2025-02-28T15:35:00Z">
                    <w:rPr>
                      <w:rFonts w:ascii="Arial" w:hAnsi="Arial" w:cs="Arial"/>
                      <w:lang w:eastAsia="en-GB"/>
                    </w:rPr>
                  </w:rPrChange>
                </w:rPr>
                <w:delText>should</w:delText>
              </w:r>
            </w:del>
            <w:del w:id="368" w:author="Angela Quinn (NESO)" w:date="2024-10-28T01:13:00Z">
              <w:r w:rsidRPr="00D24BC7" w:rsidDel="00D20C7A">
                <w:rPr>
                  <w:rFonts w:ascii="Arial" w:hAnsi="Arial" w:cs="Arial"/>
                  <w:highlight w:val="yellow"/>
                  <w:lang w:eastAsia="en-GB"/>
                  <w:rPrChange w:id="369" w:author="Martin Cahill (NESO)" w:date="2025-02-28T15:35:00Z" w16du:dateUtc="2025-02-28T15:35:00Z">
                    <w:rPr>
                      <w:rFonts w:ascii="Arial" w:hAnsi="Arial" w:cs="Arial"/>
                      <w:lang w:eastAsia="en-GB"/>
                    </w:rPr>
                  </w:rPrChange>
                </w:rPr>
                <w:delText xml:space="preserve"> </w:delText>
              </w:r>
            </w:del>
            <w:del w:id="370" w:author="Angela Quinn (NESO)" w:date="2024-10-18T12:54:00Z">
              <w:r w:rsidRPr="00D24BC7" w:rsidDel="00D20C7A">
                <w:rPr>
                  <w:rFonts w:ascii="Arial" w:hAnsi="Arial" w:cs="Arial"/>
                  <w:highlight w:val="yellow"/>
                  <w:lang w:eastAsia="en-GB"/>
                  <w:rPrChange w:id="371" w:author="Martin Cahill (NESO)" w:date="2025-02-28T15:35:00Z" w16du:dateUtc="2025-02-28T15:35:00Z">
                    <w:rPr>
                      <w:rFonts w:ascii="Arial" w:hAnsi="Arial" w:cs="Arial"/>
                      <w:lang w:eastAsia="en-GB"/>
                    </w:rPr>
                  </w:rPrChange>
                </w:rPr>
                <w:delText>not</w:delText>
              </w:r>
            </w:del>
            <w:del w:id="372" w:author="Angela Quinn (NESO)" w:date="2024-10-28T01:13:00Z">
              <w:r w:rsidRPr="00D24BC7" w:rsidDel="00D20C7A">
                <w:rPr>
                  <w:rFonts w:ascii="Arial" w:hAnsi="Arial" w:cs="Arial"/>
                  <w:highlight w:val="yellow"/>
                  <w:lang w:eastAsia="en-GB"/>
                  <w:rPrChange w:id="373" w:author="Martin Cahill (NESO)" w:date="2025-02-28T15:35:00Z" w16du:dateUtc="2025-02-28T15:35:00Z">
                    <w:rPr>
                      <w:rFonts w:ascii="Arial" w:hAnsi="Arial" w:cs="Arial"/>
                      <w:lang w:eastAsia="en-GB"/>
                    </w:rPr>
                  </w:rPrChange>
                </w:rPr>
                <w:delText xml:space="preserve"> </w:delText>
              </w:r>
            </w:del>
            <w:del w:id="374" w:author="Angela Quinn (NESO)" w:date="2024-10-18T12:54:00Z">
              <w:r w:rsidRPr="00D24BC7" w:rsidDel="00D20C7A">
                <w:rPr>
                  <w:rFonts w:ascii="Arial" w:hAnsi="Arial" w:cs="Arial"/>
                  <w:highlight w:val="yellow"/>
                  <w:lang w:eastAsia="en-GB"/>
                  <w:rPrChange w:id="375" w:author="Martin Cahill (NESO)" w:date="2025-02-28T15:35:00Z" w16du:dateUtc="2025-02-28T15:35:00Z">
                    <w:rPr>
                      <w:rFonts w:ascii="Arial" w:hAnsi="Arial" w:cs="Arial"/>
                      <w:lang w:eastAsia="en-GB"/>
                    </w:rPr>
                  </w:rPrChange>
                </w:rPr>
                <w:delText>be</w:delText>
              </w:r>
            </w:del>
            <w:del w:id="376" w:author="Angela Quinn (NESO)" w:date="2024-10-28T01:13:00Z">
              <w:r w:rsidRPr="00D24BC7" w:rsidDel="00D20C7A">
                <w:rPr>
                  <w:rFonts w:ascii="Arial" w:hAnsi="Arial" w:cs="Arial"/>
                  <w:highlight w:val="yellow"/>
                  <w:lang w:eastAsia="en-GB"/>
                  <w:rPrChange w:id="377" w:author="Martin Cahill (NESO)" w:date="2025-02-28T15:35:00Z" w16du:dateUtc="2025-02-28T15:35:00Z">
                    <w:rPr>
                      <w:rFonts w:ascii="Arial" w:hAnsi="Arial" w:cs="Arial"/>
                      <w:lang w:eastAsia="en-GB"/>
                    </w:rPr>
                  </w:rPrChange>
                </w:rPr>
                <w:delText xml:space="preserve"> </w:delText>
              </w:r>
            </w:del>
            <w:del w:id="378" w:author="Angela Quinn (NESO)" w:date="2024-10-18T12:54:00Z">
              <w:r w:rsidRPr="00D24BC7" w:rsidDel="00D20C7A">
                <w:rPr>
                  <w:rFonts w:ascii="Arial" w:hAnsi="Arial" w:cs="Arial"/>
                  <w:highlight w:val="yellow"/>
                  <w:lang w:eastAsia="en-GB"/>
                  <w:rPrChange w:id="379" w:author="Martin Cahill (NESO)" w:date="2025-02-28T15:35:00Z" w16du:dateUtc="2025-02-28T15:35:00Z">
                    <w:rPr>
                      <w:rFonts w:ascii="Arial" w:hAnsi="Arial" w:cs="Arial"/>
                      <w:lang w:eastAsia="en-GB"/>
                    </w:rPr>
                  </w:rPrChange>
                </w:rPr>
                <w:delText>lowered</w:delText>
              </w:r>
            </w:del>
            <w:del w:id="380" w:author="Angela Quinn (NESO)" w:date="2024-10-28T01:13:00Z">
              <w:r w:rsidRPr="00D24BC7" w:rsidDel="00D20C7A">
                <w:rPr>
                  <w:rFonts w:ascii="Arial" w:hAnsi="Arial" w:cs="Arial"/>
                  <w:highlight w:val="yellow"/>
                  <w:lang w:eastAsia="en-GB"/>
                  <w:rPrChange w:id="381" w:author="Martin Cahill (NESO)" w:date="2025-02-28T15:35:00Z" w16du:dateUtc="2025-02-28T15:35:00Z">
                    <w:rPr>
                      <w:rFonts w:ascii="Arial" w:hAnsi="Arial" w:cs="Arial"/>
                      <w:lang w:eastAsia="en-GB"/>
                    </w:rPr>
                  </w:rPrChange>
                </w:rPr>
                <w:delText xml:space="preserve"> </w:delText>
              </w:r>
            </w:del>
            <w:del w:id="382" w:author="Angela Quinn (NESO)" w:date="2024-10-18T12:54:00Z">
              <w:r w:rsidRPr="00D24BC7" w:rsidDel="00D20C7A">
                <w:rPr>
                  <w:rFonts w:ascii="Arial" w:hAnsi="Arial" w:cs="Arial"/>
                  <w:highlight w:val="yellow"/>
                  <w:lang w:eastAsia="en-GB"/>
                  <w:rPrChange w:id="383" w:author="Martin Cahill (NESO)" w:date="2025-02-28T15:35:00Z" w16du:dateUtc="2025-02-28T15:35:00Z">
                    <w:rPr>
                      <w:rFonts w:ascii="Arial" w:hAnsi="Arial" w:cs="Arial"/>
                      <w:lang w:eastAsia="en-GB"/>
                    </w:rPr>
                  </w:rPrChange>
                </w:rPr>
                <w:delText>below</w:delText>
              </w:r>
            </w:del>
            <w:del w:id="384" w:author="Angela Quinn (NESO)" w:date="2024-10-28T01:13:00Z">
              <w:r w:rsidRPr="00D24BC7" w:rsidDel="00D20C7A">
                <w:rPr>
                  <w:rFonts w:ascii="Arial" w:hAnsi="Arial" w:cs="Arial"/>
                  <w:highlight w:val="yellow"/>
                  <w:lang w:eastAsia="en-GB"/>
                  <w:rPrChange w:id="385" w:author="Martin Cahill (NESO)" w:date="2025-02-28T15:35:00Z" w16du:dateUtc="2025-02-28T15:35:00Z">
                    <w:rPr>
                      <w:rFonts w:ascii="Arial" w:hAnsi="Arial" w:cs="Arial"/>
                      <w:lang w:eastAsia="en-GB"/>
                    </w:rPr>
                  </w:rPrChange>
                </w:rPr>
                <w:delText xml:space="preserve"> </w:delText>
              </w:r>
            </w:del>
            <w:del w:id="386" w:author="Angela Quinn (NESO)" w:date="2024-10-18T12:54:00Z">
              <w:r w:rsidRPr="00D24BC7" w:rsidDel="00D20C7A">
                <w:rPr>
                  <w:rFonts w:ascii="Arial" w:hAnsi="Arial" w:cs="Arial"/>
                  <w:highlight w:val="yellow"/>
                  <w:lang w:eastAsia="en-GB"/>
                  <w:rPrChange w:id="387" w:author="Martin Cahill (NESO)" w:date="2025-02-28T15:35:00Z" w16du:dateUtc="2025-02-28T15:35:00Z">
                    <w:rPr>
                      <w:rFonts w:ascii="Arial" w:hAnsi="Arial" w:cs="Arial"/>
                      <w:lang w:eastAsia="en-GB"/>
                    </w:rPr>
                  </w:rPrChange>
                </w:rPr>
                <w:delText>the</w:delText>
              </w:r>
            </w:del>
            <w:del w:id="388" w:author="Angela Quinn (NESO)" w:date="2024-10-28T01:13:00Z">
              <w:r w:rsidRPr="00D24BC7" w:rsidDel="00D20C7A">
                <w:rPr>
                  <w:rFonts w:ascii="Arial" w:hAnsi="Arial" w:cs="Arial"/>
                  <w:highlight w:val="yellow"/>
                  <w:lang w:eastAsia="en-GB"/>
                  <w:rPrChange w:id="389" w:author="Martin Cahill (NESO)" w:date="2025-02-28T15:35:00Z" w16du:dateUtc="2025-02-28T15:35:00Z">
                    <w:rPr>
                      <w:rFonts w:ascii="Arial" w:hAnsi="Arial" w:cs="Arial"/>
                      <w:lang w:eastAsia="en-GB"/>
                    </w:rPr>
                  </w:rPrChange>
                </w:rPr>
                <w:delText xml:space="preserve"> </w:delText>
              </w:r>
            </w:del>
            <w:del w:id="390" w:author="Angela Quinn (NESO)" w:date="2024-10-18T12:54:00Z">
              <w:r w:rsidRPr="00D24BC7" w:rsidDel="00D20C7A">
                <w:rPr>
                  <w:rFonts w:ascii="Arial" w:hAnsi="Arial" w:cs="Arial"/>
                  <w:highlight w:val="yellow"/>
                  <w:lang w:eastAsia="en-GB"/>
                  <w:rPrChange w:id="391" w:author="Martin Cahill (NESO)" w:date="2025-02-28T15:35:00Z" w16du:dateUtc="2025-02-28T15:35:00Z">
                    <w:rPr>
                      <w:rFonts w:ascii="Arial" w:hAnsi="Arial" w:cs="Arial"/>
                      <w:lang w:eastAsia="en-GB"/>
                    </w:rPr>
                  </w:rPrChange>
                </w:rPr>
                <w:delText>total Developer Capacity on</w:delText>
              </w:r>
            </w:del>
            <w:del w:id="392" w:author="Angela Quinn (NESO)" w:date="2024-10-28T01:13:00Z">
              <w:r w:rsidRPr="00D24BC7" w:rsidDel="00D20C7A">
                <w:rPr>
                  <w:rFonts w:ascii="Arial" w:hAnsi="Arial" w:cs="Arial"/>
                  <w:highlight w:val="yellow"/>
                  <w:lang w:eastAsia="en-GB"/>
                  <w:rPrChange w:id="393" w:author="Martin Cahill (NESO)" w:date="2025-02-28T15:35:00Z" w16du:dateUtc="2025-02-28T15:35:00Z">
                    <w:rPr>
                      <w:rFonts w:ascii="Arial" w:hAnsi="Arial" w:cs="Arial"/>
                      <w:lang w:eastAsia="en-GB"/>
                    </w:rPr>
                  </w:rPrChange>
                </w:rPr>
                <w:delText xml:space="preserve"> </w:delText>
              </w:r>
            </w:del>
            <w:del w:id="394" w:author="Angela Quinn (NESO)" w:date="2024-10-18T12:54:00Z">
              <w:r w:rsidRPr="00D24BC7" w:rsidDel="00D20C7A">
                <w:rPr>
                  <w:rFonts w:ascii="Arial" w:hAnsi="Arial" w:cs="Arial"/>
                  <w:highlight w:val="yellow"/>
                  <w:lang w:eastAsia="en-GB"/>
                  <w:rPrChange w:id="395" w:author="Martin Cahill (NESO)" w:date="2025-02-28T15:35:00Z" w16du:dateUtc="2025-02-28T15:35:00Z">
                    <w:rPr>
                      <w:rFonts w:ascii="Arial" w:hAnsi="Arial" w:cs="Arial"/>
                      <w:lang w:eastAsia="en-GB"/>
                    </w:rPr>
                  </w:rPrChange>
                </w:rPr>
                <w:delText>Table</w:delText>
              </w:r>
            </w:del>
            <w:del w:id="396" w:author="Angela Quinn (NESO)" w:date="2024-10-28T01:13:00Z">
              <w:r w:rsidRPr="00D24BC7" w:rsidDel="00D20C7A">
                <w:rPr>
                  <w:rFonts w:ascii="Arial" w:hAnsi="Arial" w:cs="Arial"/>
                  <w:highlight w:val="yellow"/>
                  <w:lang w:eastAsia="en-GB"/>
                  <w:rPrChange w:id="397" w:author="Martin Cahill (NESO)" w:date="2025-02-28T15:35:00Z" w16du:dateUtc="2025-02-28T15:35:00Z">
                    <w:rPr>
                      <w:rFonts w:ascii="Arial" w:hAnsi="Arial" w:cs="Arial"/>
                      <w:lang w:eastAsia="en-GB"/>
                    </w:rPr>
                  </w:rPrChange>
                </w:rPr>
                <w:delText xml:space="preserve"> </w:delText>
              </w:r>
            </w:del>
            <w:del w:id="398" w:author="Angela Quinn (NESO)" w:date="2024-10-18T12:54:00Z">
              <w:r w:rsidRPr="00D24BC7" w:rsidDel="00D20C7A">
                <w:rPr>
                  <w:rFonts w:ascii="Arial" w:hAnsi="Arial" w:cs="Arial"/>
                  <w:highlight w:val="yellow"/>
                  <w:lang w:eastAsia="en-GB"/>
                  <w:rPrChange w:id="399" w:author="Martin Cahill (NESO)" w:date="2025-02-28T15:35:00Z" w16du:dateUtc="2025-02-28T15:35:00Z">
                    <w:rPr>
                      <w:rFonts w:ascii="Arial" w:hAnsi="Arial" w:cs="Arial"/>
                      <w:lang w:eastAsia="en-GB"/>
                    </w:rPr>
                  </w:rPrChange>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5"/>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6"/>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r w:rsidRPr="00021179">
        <w:rPr>
          <w:rFonts w:ascii="Arial" w:hAnsi="Arial" w:cs="Arial"/>
          <w:b/>
        </w:rPr>
        <w:t>Site Specific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r w:rsidRPr="00021179">
        <w:rPr>
          <w:rFonts w:ascii="Arial" w:hAnsi="Arial" w:cs="Arial"/>
          <w:b/>
        </w:rPr>
        <w:t>Site Specific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r w:rsidRPr="00021179">
        <w:rPr>
          <w:rFonts w:ascii="Arial" w:hAnsi="Arial" w:cs="Arial"/>
          <w:b/>
        </w:rPr>
        <w:t>Site Specific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406" w:author="Angela Quinn (NESO)" w:date="2024-10-18T12:58:00Z">
        <w:r w:rsidRPr="00D24BC7" w:rsidDel="00323C11">
          <w:rPr>
            <w:rFonts w:ascii="Arial" w:hAnsi="Arial" w:cs="Arial"/>
            <w:highlight w:val="yellow"/>
            <w:rPrChange w:id="407" w:author="Martin Cahill (NESO)" w:date="2025-02-28T15:36:00Z" w16du:dateUtc="2025-02-28T15:36:00Z">
              <w:rPr>
                <w:rFonts w:ascii="Arial" w:hAnsi="Arial" w:cs="Arial"/>
              </w:rPr>
            </w:rPrChange>
          </w:rPr>
          <w:delText xml:space="preserve">within the </w:delText>
        </w:r>
        <w:r w:rsidRPr="00D24BC7" w:rsidDel="00323C11">
          <w:rPr>
            <w:rFonts w:ascii="Arial" w:hAnsi="Arial" w:cs="Arial"/>
            <w:b/>
            <w:highlight w:val="yellow"/>
            <w:rPrChange w:id="408" w:author="Martin Cahill (NESO)" w:date="2025-02-28T15:36:00Z" w16du:dateUtc="2025-02-28T15:36:00Z">
              <w:rPr>
                <w:rFonts w:ascii="Arial" w:hAnsi="Arial" w:cs="Arial"/>
                <w:b/>
              </w:rPr>
            </w:rPrChange>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lastRenderedPageBreak/>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D24BC7" w:rsidRDefault="00021179" w:rsidP="00661810">
      <w:pPr>
        <w:spacing w:line="276" w:lineRule="auto"/>
        <w:ind w:left="360"/>
        <w:contextualSpacing/>
        <w:jc w:val="both"/>
        <w:rPr>
          <w:del w:id="409" w:author="Angela Quinn (NESO)" w:date="2024-10-28T01:22:00Z"/>
          <w:rFonts w:ascii="Arial" w:hAnsi="Arial" w:cs="Arial"/>
          <w:highlight w:val="yellow"/>
          <w:rPrChange w:id="410" w:author="Martin Cahill (NESO)" w:date="2025-02-28T15:36:00Z" w16du:dateUtc="2025-02-28T15:36:00Z">
            <w:rPr>
              <w:del w:id="411" w:author="Angela Quinn (NESO)" w:date="2024-10-28T01:22:00Z"/>
              <w:rFonts w:ascii="Arial" w:hAnsi="Arial" w:cs="Arial"/>
            </w:rPr>
          </w:rPrChange>
        </w:rPr>
      </w:pPr>
      <w:del w:id="412" w:author="Angela Quinn (NESO)" w:date="2024-10-28T01:21:00Z">
        <w:r w:rsidRPr="00D24BC7" w:rsidDel="00021179">
          <w:rPr>
            <w:rFonts w:ascii="Arial" w:hAnsi="Arial" w:cs="Arial"/>
            <w:highlight w:val="yellow"/>
            <w:rPrChange w:id="413" w:author="Martin Cahill (NESO)" w:date="2025-02-28T15:36:00Z" w16du:dateUtc="2025-02-28T15:36:00Z">
              <w:rPr>
                <w:rFonts w:ascii="Arial" w:hAnsi="Arial" w:cs="Arial"/>
              </w:rPr>
            </w:rPrChange>
          </w:rPr>
          <w:delText xml:space="preserve">The </w:delText>
        </w:r>
        <w:r w:rsidRPr="00D24BC7" w:rsidDel="00021179">
          <w:rPr>
            <w:rFonts w:ascii="Arial" w:hAnsi="Arial" w:cs="Arial"/>
            <w:b/>
            <w:bCs/>
            <w:highlight w:val="yellow"/>
            <w:rPrChange w:id="414"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15" w:author="Martin Cahill (NESO)" w:date="2025-02-28T15:36:00Z" w16du:dateUtc="2025-02-28T15:36:00Z">
              <w:rPr>
                <w:rFonts w:ascii="Arial" w:hAnsi="Arial" w:cs="Arial"/>
              </w:rPr>
            </w:rPrChange>
          </w:rPr>
          <w:delText xml:space="preserve"> can propose the addition of new or replacement </w:delText>
        </w:r>
        <w:r w:rsidRPr="00D24BC7" w:rsidDel="00021179">
          <w:rPr>
            <w:rFonts w:ascii="Arial" w:hAnsi="Arial" w:cs="Arial"/>
            <w:b/>
            <w:bCs/>
            <w:highlight w:val="yellow"/>
            <w:rPrChange w:id="416"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17" w:author="Martin Cahill (NESO)" w:date="2025-02-28T15:36:00Z" w16du:dateUtc="2025-02-28T15:36:00Z">
              <w:rPr>
                <w:rFonts w:ascii="Arial" w:hAnsi="Arial" w:cs="Arial"/>
              </w:rPr>
            </w:rPrChange>
          </w:rPr>
          <w:delText xml:space="preserve"> in Appendix G Schedule 1 Part 1 provided the technical conditions listed are met</w:delText>
        </w:r>
      </w:del>
      <w:del w:id="418" w:author="Angela Quinn (NESO)" w:date="2024-10-18T12:58:00Z">
        <w:r w:rsidRPr="00D24BC7" w:rsidDel="00021179">
          <w:rPr>
            <w:rFonts w:ascii="Arial" w:hAnsi="Arial" w:cs="Arial"/>
            <w:highlight w:val="yellow"/>
            <w:rPrChange w:id="419" w:author="Martin Cahill (NESO)" w:date="2025-02-28T15:36:00Z" w16du:dateUtc="2025-02-28T15:36:00Z">
              <w:rPr>
                <w:rFonts w:ascii="Arial" w:hAnsi="Arial" w:cs="Arial"/>
              </w:rPr>
            </w:rPrChange>
          </w:rPr>
          <w:delText xml:space="preserve"> and that the</w:delText>
        </w:r>
      </w:del>
      <w:del w:id="420" w:author="Angela Quinn (NESO)" w:date="2024-10-28T01:21:00Z">
        <w:r w:rsidRPr="00D24BC7" w:rsidDel="00021179">
          <w:rPr>
            <w:rFonts w:ascii="Arial" w:hAnsi="Arial" w:cs="Arial"/>
            <w:b/>
            <w:bCs/>
            <w:highlight w:val="yellow"/>
            <w:rPrChange w:id="421" w:author="Martin Cahill (NESO)" w:date="2025-02-28T15:36:00Z" w16du:dateUtc="2025-02-28T15:36:00Z">
              <w:rPr>
                <w:rFonts w:ascii="Arial" w:hAnsi="Arial" w:cs="Arial"/>
                <w:b/>
                <w:bCs/>
              </w:rPr>
            </w:rPrChange>
          </w:rPr>
          <w:delText xml:space="preserve"> Total MWs </w:delText>
        </w:r>
      </w:del>
      <w:del w:id="422" w:author="Angela Quinn (NESO)" w:date="2024-10-18T12:58:00Z">
        <w:r w:rsidRPr="00D24BC7" w:rsidDel="00021179">
          <w:rPr>
            <w:rFonts w:ascii="Arial" w:hAnsi="Arial" w:cs="Arial"/>
            <w:highlight w:val="yellow"/>
            <w:rPrChange w:id="423" w:author="Martin Cahill (NESO)" w:date="2025-02-28T15:36:00Z" w16du:dateUtc="2025-02-28T15:36:00Z">
              <w:rPr>
                <w:rFonts w:ascii="Arial" w:hAnsi="Arial" w:cs="Arial"/>
              </w:rPr>
            </w:rPrChange>
          </w:rPr>
          <w:delText xml:space="preserve">Table 1 remains below the </w:delText>
        </w:r>
      </w:del>
      <w:del w:id="424" w:author="Angela Quinn (NESO)" w:date="2024-10-28T01:21:00Z">
        <w:r w:rsidRPr="00D24BC7" w:rsidDel="00021179">
          <w:rPr>
            <w:rFonts w:ascii="Arial" w:hAnsi="Arial" w:cs="Arial"/>
            <w:b/>
            <w:bCs/>
            <w:highlight w:val="yellow"/>
            <w:rPrChange w:id="425" w:author="Martin Cahill (NESO)" w:date="2025-02-28T15:36:00Z" w16du:dateUtc="2025-02-28T15:36:00Z">
              <w:rPr>
                <w:rFonts w:ascii="Arial" w:hAnsi="Arial" w:cs="Arial"/>
                <w:b/>
                <w:bCs/>
              </w:rPr>
            </w:rPrChange>
          </w:rPr>
          <w:delText>Materiality Trigger.</w:delText>
        </w:r>
      </w:del>
      <w:r w:rsidRPr="00D24BC7">
        <w:rPr>
          <w:rFonts w:ascii="Arial" w:hAnsi="Arial" w:cs="Arial"/>
          <w:highlight w:val="yellow"/>
          <w:rPrChange w:id="426" w:author="Martin Cahill (NESO)" w:date="2025-02-28T15:36:00Z" w16du:dateUtc="2025-02-28T15:36:00Z">
            <w:rPr>
              <w:rFonts w:ascii="Arial" w:hAnsi="Arial" w:cs="Arial"/>
            </w:rPr>
          </w:rPrChange>
        </w:rPr>
        <w:t xml:space="preserve"> </w:t>
      </w:r>
      <w:del w:id="427" w:author="Angela Quinn (NESO)" w:date="2024-10-28T01:22:00Z">
        <w:r w:rsidRPr="00D24BC7" w:rsidDel="00021179">
          <w:rPr>
            <w:rFonts w:ascii="Arial" w:hAnsi="Arial" w:cs="Arial"/>
            <w:highlight w:val="yellow"/>
            <w:rPrChange w:id="428" w:author="Martin Cahill (NESO)" w:date="2025-02-28T15:36:00Z" w16du:dateUtc="2025-02-28T15:36:00Z">
              <w:rPr>
                <w:rFonts w:ascii="Arial" w:hAnsi="Arial" w:cs="Arial"/>
              </w:rPr>
            </w:rPrChange>
          </w:rPr>
          <w:delText xml:space="preserve">Any such additions will be formally agreed between </w:delText>
        </w:r>
        <w:r w:rsidRPr="00D24BC7" w:rsidDel="00021179">
          <w:rPr>
            <w:rFonts w:ascii="Arial" w:hAnsi="Arial" w:cs="Arial"/>
            <w:b/>
            <w:bCs/>
            <w:highlight w:val="yellow"/>
            <w:rPrChange w:id="429"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0" w:author="Martin Cahill (NESO)" w:date="2025-02-28T15:36:00Z" w16du:dateUtc="2025-02-28T15:36:00Z">
              <w:rPr>
                <w:rFonts w:ascii="Arial" w:hAnsi="Arial" w:cs="Arial"/>
              </w:rPr>
            </w:rPrChange>
          </w:rPr>
          <w:delText xml:space="preserve"> and the </w:delText>
        </w:r>
        <w:r w:rsidRPr="00D24BC7" w:rsidDel="00021179">
          <w:rPr>
            <w:rFonts w:ascii="Arial" w:hAnsi="Arial" w:cs="Arial"/>
            <w:b/>
            <w:bCs/>
            <w:highlight w:val="yellow"/>
            <w:rPrChange w:id="431" w:author="Martin Cahill (NESO)" w:date="2025-02-28T15:36:00Z" w16du:dateUtc="2025-02-28T15:36:00Z">
              <w:rPr>
                <w:rFonts w:ascii="Arial" w:hAnsi="Arial" w:cs="Arial"/>
                <w:b/>
                <w:bCs/>
              </w:rPr>
            </w:rPrChange>
          </w:rPr>
          <w:delText xml:space="preserve">User </w:delText>
        </w:r>
        <w:r w:rsidRPr="00D24BC7" w:rsidDel="00021179">
          <w:rPr>
            <w:rFonts w:ascii="Arial" w:hAnsi="Arial" w:cs="Arial"/>
            <w:highlight w:val="yellow"/>
            <w:rPrChange w:id="432" w:author="Martin Cahill (NESO)" w:date="2025-02-28T15:36:00Z" w16du:dateUtc="2025-02-28T15:36:00Z">
              <w:rPr>
                <w:rFonts w:ascii="Arial" w:hAnsi="Arial" w:cs="Arial"/>
              </w:rPr>
            </w:rPrChange>
          </w:rPr>
          <w:delText xml:space="preserve">through the administration process (as set out below). Subject always to Paragraph 10.10 of this Schedule 2, </w:delText>
        </w:r>
        <w:r w:rsidRPr="00D24BC7" w:rsidDel="00021179">
          <w:rPr>
            <w:rFonts w:ascii="Arial" w:hAnsi="Arial" w:cs="Arial"/>
            <w:b/>
            <w:bCs/>
            <w:highlight w:val="yellow"/>
            <w:rPrChange w:id="433"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4" w:author="Martin Cahill (NESO)" w:date="2025-02-28T15:36:00Z" w16du:dateUtc="2025-02-28T15:36:00Z">
              <w:rPr>
                <w:rFonts w:ascii="Arial" w:hAnsi="Arial" w:cs="Arial"/>
              </w:rPr>
            </w:rPrChange>
          </w:rPr>
          <w:delText xml:space="preserve"> shall not reduce the </w:delText>
        </w:r>
        <w:r w:rsidRPr="00D24BC7" w:rsidDel="00021179">
          <w:rPr>
            <w:rFonts w:ascii="Arial" w:hAnsi="Arial" w:cs="Arial"/>
            <w:b/>
            <w:bCs/>
            <w:highlight w:val="yellow"/>
            <w:rPrChange w:id="435"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36" w:author="Martin Cahill (NESO)" w:date="2025-02-28T15:36:00Z" w16du:dateUtc="2025-02-28T15:36:00Z">
              <w:rPr>
                <w:rFonts w:ascii="Arial" w:hAnsi="Arial" w:cs="Arial"/>
              </w:rPr>
            </w:rPrChange>
          </w:rPr>
          <w:delText xml:space="preserve"> </w:delText>
        </w:r>
      </w:del>
      <w:del w:id="437" w:author="Angela Quinn (NESO)" w:date="2024-10-18T12:58:00Z">
        <w:r w:rsidRPr="00D24BC7" w:rsidDel="00021179">
          <w:rPr>
            <w:rFonts w:ascii="Arial" w:hAnsi="Arial" w:cs="Arial"/>
            <w:highlight w:val="yellow"/>
            <w:rPrChange w:id="438" w:author="Martin Cahill (NESO)" w:date="2025-02-28T15:36:00Z" w16du:dateUtc="2025-02-28T15:36:00Z">
              <w:rPr>
                <w:rFonts w:ascii="Arial" w:hAnsi="Arial" w:cs="Arial"/>
              </w:rPr>
            </w:rPrChange>
          </w:rPr>
          <w:delText xml:space="preserve">or </w:delText>
        </w:r>
      </w:del>
      <w:del w:id="439" w:author="Angela Quinn (NESO)" w:date="2024-10-28T01:22:00Z">
        <w:r w:rsidRPr="00D24BC7" w:rsidDel="00021179">
          <w:rPr>
            <w:rFonts w:ascii="Arial" w:hAnsi="Arial" w:cs="Arial"/>
            <w:b/>
            <w:bCs/>
            <w:highlight w:val="yellow"/>
            <w:rPrChange w:id="440" w:author="Martin Cahill (NESO)" w:date="2025-02-28T15:36:00Z" w16du:dateUtc="2025-02-28T15:36:00Z">
              <w:rPr>
                <w:rFonts w:ascii="Arial" w:hAnsi="Arial" w:cs="Arial"/>
                <w:b/>
                <w:bCs/>
              </w:rPr>
            </w:rPrChange>
          </w:rPr>
          <w:delText>Materiality Trigger</w:delText>
        </w:r>
      </w:del>
      <w:del w:id="441" w:author="Angela Quinn (NESO)" w:date="2024-10-18T12:58:00Z">
        <w:r w:rsidRPr="00D24BC7" w:rsidDel="00021179">
          <w:rPr>
            <w:rFonts w:ascii="Arial" w:hAnsi="Arial" w:cs="Arial"/>
            <w:highlight w:val="yellow"/>
            <w:rPrChange w:id="442" w:author="Martin Cahill (NESO)" w:date="2025-02-28T15:36:00Z" w16du:dateUtc="2025-02-28T15:36:00Z">
              <w:rPr>
                <w:rFonts w:ascii="Arial" w:hAnsi="Arial" w:cs="Arial"/>
              </w:rPr>
            </w:rPrChange>
          </w:rPr>
          <w:delText xml:space="preserve"> </w:delText>
        </w:r>
      </w:del>
      <w:del w:id="443" w:author="Angela Quinn (NESO)" w:date="2024-10-28T01:22:00Z">
        <w:r w:rsidRPr="00D24BC7" w:rsidDel="00021179">
          <w:rPr>
            <w:rFonts w:ascii="Arial" w:hAnsi="Arial" w:cs="Arial"/>
            <w:highlight w:val="yellow"/>
            <w:rPrChange w:id="444" w:author="Martin Cahill (NESO)" w:date="2025-02-28T15:36:00Z" w16du:dateUtc="2025-02-28T15:36:00Z">
              <w:rPr>
                <w:rFonts w:ascii="Arial" w:hAnsi="Arial" w:cs="Arial"/>
              </w:rPr>
            </w:rPrChange>
          </w:rPr>
          <w:delText>figure</w:delText>
        </w:r>
      </w:del>
      <w:del w:id="445" w:author="Angela Quinn (NESO)" w:date="2024-10-18T12:58:00Z">
        <w:r w:rsidRPr="00D24BC7" w:rsidDel="00021179">
          <w:rPr>
            <w:rFonts w:ascii="Arial" w:hAnsi="Arial" w:cs="Arial"/>
            <w:highlight w:val="yellow"/>
            <w:rPrChange w:id="446" w:author="Martin Cahill (NESO)" w:date="2025-02-28T15:36:00Z" w16du:dateUtc="2025-02-28T15:36:00Z">
              <w:rPr>
                <w:rFonts w:ascii="Arial" w:hAnsi="Arial" w:cs="Arial"/>
              </w:rPr>
            </w:rPrChange>
          </w:rPr>
          <w:delText>s</w:delText>
        </w:r>
      </w:del>
      <w:del w:id="447" w:author="Angela Quinn (NESO)" w:date="2024-10-28T01:22:00Z">
        <w:r w:rsidRPr="00D24BC7" w:rsidDel="00021179">
          <w:rPr>
            <w:rFonts w:ascii="Arial" w:hAnsi="Arial" w:cs="Arial"/>
            <w:highlight w:val="yellow"/>
            <w:rPrChange w:id="448" w:author="Martin Cahill (NESO)" w:date="2025-02-28T15:36:00Z" w16du:dateUtc="2025-02-28T15:36:00Z">
              <w:rPr>
                <w:rFonts w:ascii="Arial" w:hAnsi="Arial" w:cs="Arial"/>
              </w:rPr>
            </w:rPrChange>
          </w:rPr>
          <w:delText xml:space="preserve"> without first notifying the </w:delText>
        </w:r>
        <w:r w:rsidRPr="00D24BC7" w:rsidDel="00021179">
          <w:rPr>
            <w:rFonts w:ascii="Arial" w:hAnsi="Arial" w:cs="Arial"/>
            <w:b/>
            <w:bCs/>
            <w:highlight w:val="yellow"/>
            <w:rPrChange w:id="449"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0" w:author="Martin Cahill (NESO)" w:date="2025-02-28T15:36:00Z" w16du:dateUtc="2025-02-28T15:36:00Z">
              <w:rPr>
                <w:rFonts w:ascii="Arial" w:hAnsi="Arial" w:cs="Arial"/>
              </w:rPr>
            </w:rPrChange>
          </w:rPr>
          <w:delText xml:space="preserve"> by initiating an </w:delText>
        </w:r>
        <w:r w:rsidRPr="00D24BC7" w:rsidDel="00021179">
          <w:rPr>
            <w:rFonts w:ascii="Arial" w:hAnsi="Arial" w:cs="Arial"/>
            <w:b/>
            <w:bCs/>
            <w:highlight w:val="yellow"/>
            <w:rPrChange w:id="451" w:author="Martin Cahill (NESO)" w:date="2025-02-28T15:36:00Z" w16du:dateUtc="2025-02-28T15:36:00Z">
              <w:rPr>
                <w:rFonts w:ascii="Arial" w:hAnsi="Arial" w:cs="Arial"/>
                <w:b/>
                <w:bCs/>
              </w:rPr>
            </w:rPrChange>
          </w:rPr>
          <w:delText xml:space="preserve">Interactivity </w:delText>
        </w:r>
        <w:r w:rsidRPr="00D24BC7" w:rsidDel="00021179">
          <w:rPr>
            <w:rFonts w:ascii="Arial" w:hAnsi="Arial" w:cs="Arial"/>
            <w:highlight w:val="yellow"/>
            <w:rPrChange w:id="452" w:author="Martin Cahill (NESO)" w:date="2025-02-28T15:36:00Z" w16du:dateUtc="2025-02-28T15:36:00Z">
              <w:rPr>
                <w:rFonts w:ascii="Arial" w:hAnsi="Arial" w:cs="Arial"/>
              </w:rPr>
            </w:rPrChange>
          </w:rPr>
          <w:delText xml:space="preserve">process. The </w:delText>
        </w:r>
        <w:r w:rsidRPr="00D24BC7" w:rsidDel="00021179">
          <w:rPr>
            <w:rFonts w:ascii="Arial" w:hAnsi="Arial" w:cs="Arial"/>
            <w:b/>
            <w:bCs/>
            <w:highlight w:val="yellow"/>
            <w:rPrChange w:id="453"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4" w:author="Martin Cahill (NESO)" w:date="2025-02-28T15:36:00Z" w16du:dateUtc="2025-02-28T15:36:00Z">
              <w:rPr>
                <w:rFonts w:ascii="Arial" w:hAnsi="Arial" w:cs="Arial"/>
              </w:rPr>
            </w:rPrChange>
          </w:rPr>
          <w:delText xml:space="preserve"> shall confirm if the potential reduction in </w:delText>
        </w:r>
        <w:r w:rsidRPr="00D24BC7" w:rsidDel="00021179">
          <w:rPr>
            <w:rFonts w:ascii="Arial" w:hAnsi="Arial" w:cs="Arial"/>
            <w:b/>
            <w:bCs/>
            <w:highlight w:val="yellow"/>
            <w:rPrChange w:id="455"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56" w:author="Martin Cahill (NESO)" w:date="2025-02-28T15:36:00Z" w16du:dateUtc="2025-02-28T15:36:00Z">
              <w:rPr>
                <w:rFonts w:ascii="Arial" w:hAnsi="Arial" w:cs="Arial"/>
              </w:rPr>
            </w:rPrChange>
          </w:rPr>
          <w:delText xml:space="preserve"> </w:delText>
        </w:r>
      </w:del>
      <w:del w:id="457" w:author="Angela Quinn (NESO)" w:date="2024-10-18T12:59:00Z">
        <w:r w:rsidRPr="00D24BC7" w:rsidDel="00021179">
          <w:rPr>
            <w:rFonts w:ascii="Arial" w:hAnsi="Arial" w:cs="Arial"/>
            <w:highlight w:val="yellow"/>
            <w:rPrChange w:id="458" w:author="Martin Cahill (NESO)" w:date="2025-02-28T15:36:00Z" w16du:dateUtc="2025-02-28T15:36:00Z">
              <w:rPr>
                <w:rFonts w:ascii="Arial" w:hAnsi="Arial" w:cs="Arial"/>
              </w:rPr>
            </w:rPrChange>
          </w:rPr>
          <w:delText xml:space="preserve">or </w:delText>
        </w:r>
      </w:del>
      <w:del w:id="459" w:author="Angela Quinn (NESO)" w:date="2024-10-28T01:22:00Z">
        <w:r w:rsidRPr="00D24BC7" w:rsidDel="00021179">
          <w:rPr>
            <w:rFonts w:ascii="Arial" w:hAnsi="Arial" w:cs="Arial"/>
            <w:b/>
            <w:bCs/>
            <w:highlight w:val="yellow"/>
            <w:rPrChange w:id="460" w:author="Martin Cahill (NESO)" w:date="2025-02-28T15:36:00Z" w16du:dateUtc="2025-02-28T15:36:00Z">
              <w:rPr>
                <w:rFonts w:ascii="Arial" w:hAnsi="Arial" w:cs="Arial"/>
                <w:b/>
                <w:bCs/>
              </w:rPr>
            </w:rPrChange>
          </w:rPr>
          <w:delText>Materiality Trigger</w:delText>
        </w:r>
      </w:del>
      <w:del w:id="461" w:author="Angela Quinn (NESO)" w:date="2024-10-18T12:59:00Z">
        <w:r w:rsidRPr="00D24BC7" w:rsidDel="00021179">
          <w:rPr>
            <w:rFonts w:ascii="Arial" w:hAnsi="Arial" w:cs="Arial"/>
            <w:highlight w:val="yellow"/>
            <w:rPrChange w:id="462" w:author="Martin Cahill (NESO)" w:date="2025-02-28T15:36:00Z" w16du:dateUtc="2025-02-28T15:36:00Z">
              <w:rPr>
                <w:rFonts w:ascii="Arial" w:hAnsi="Arial" w:cs="Arial"/>
              </w:rPr>
            </w:rPrChange>
          </w:rPr>
          <w:delText xml:space="preserve"> </w:delText>
        </w:r>
      </w:del>
      <w:del w:id="463" w:author="Angela Quinn (NESO)" w:date="2024-10-28T01:22:00Z">
        <w:r w:rsidRPr="00D24BC7" w:rsidDel="00021179">
          <w:rPr>
            <w:rFonts w:ascii="Arial" w:hAnsi="Arial" w:cs="Arial"/>
            <w:highlight w:val="yellow"/>
            <w:rPrChange w:id="464" w:author="Martin Cahill (NESO)" w:date="2025-02-28T15:36:00Z" w16du:dateUtc="2025-02-28T15:36:00Z">
              <w:rPr>
                <w:rFonts w:ascii="Arial" w:hAnsi="Arial" w:cs="Arial"/>
              </w:rPr>
            </w:rPrChange>
          </w:rPr>
          <w:delText xml:space="preserve">impacts upon any </w:delText>
        </w:r>
        <w:r w:rsidRPr="00D24BC7" w:rsidDel="00021179">
          <w:rPr>
            <w:rFonts w:ascii="Arial" w:hAnsi="Arial" w:cs="Arial"/>
            <w:b/>
            <w:bCs/>
            <w:highlight w:val="yellow"/>
            <w:rPrChange w:id="465"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66" w:author="Martin Cahill (NESO)" w:date="2025-02-28T15:36:00Z" w16du:dateUtc="2025-02-28T15:36:00Z">
              <w:rPr>
                <w:rFonts w:ascii="Arial" w:hAnsi="Arial" w:cs="Arial"/>
              </w:rPr>
            </w:rPrChange>
          </w:rPr>
          <w:delText xml:space="preserve"> to </w:delText>
        </w:r>
        <w:r w:rsidRPr="00D24BC7" w:rsidDel="00021179">
          <w:rPr>
            <w:rFonts w:ascii="Arial" w:hAnsi="Arial" w:cs="Arial"/>
            <w:b/>
            <w:bCs/>
            <w:highlight w:val="yellow"/>
            <w:rPrChange w:id="467"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68" w:author="Martin Cahill (NESO)" w:date="2025-02-28T15:36:00Z" w16du:dateUtc="2025-02-28T15:36:00Z">
              <w:rPr>
                <w:rFonts w:ascii="Arial" w:hAnsi="Arial" w:cs="Arial"/>
              </w:rPr>
            </w:rPrChange>
          </w:rPr>
          <w:delText xml:space="preserve"> within 10 business days. Should the </w:delText>
        </w:r>
        <w:r w:rsidRPr="00D24BC7" w:rsidDel="00021179">
          <w:rPr>
            <w:rFonts w:ascii="Arial" w:hAnsi="Arial" w:cs="Arial"/>
            <w:b/>
            <w:bCs/>
            <w:highlight w:val="yellow"/>
            <w:rPrChange w:id="469"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70" w:author="Martin Cahill (NESO)" w:date="2025-02-28T15:36:00Z" w16du:dateUtc="2025-02-28T15:36:00Z">
              <w:rPr>
                <w:rFonts w:ascii="Arial" w:hAnsi="Arial" w:cs="Arial"/>
              </w:rPr>
            </w:rPrChange>
          </w:rPr>
          <w:delText>;</w:delText>
        </w:r>
      </w:del>
    </w:p>
    <w:p w14:paraId="27B46615" w14:textId="77777777" w:rsidR="00021179" w:rsidRPr="00D24BC7" w:rsidRDefault="00021179" w:rsidP="00021179">
      <w:pPr>
        <w:pStyle w:val="ListParagraph"/>
        <w:rPr>
          <w:del w:id="471" w:author="Angela Quinn (NESO)" w:date="2024-10-28T01:22:00Z"/>
          <w:rFonts w:ascii="Arial" w:hAnsi="Arial" w:cs="Arial"/>
          <w:highlight w:val="yellow"/>
          <w:rPrChange w:id="472" w:author="Martin Cahill (NESO)" w:date="2025-02-28T15:36:00Z" w16du:dateUtc="2025-02-28T15:36:00Z">
            <w:rPr>
              <w:del w:id="473" w:author="Angela Quinn (NESO)" w:date="2024-10-28T01:22:00Z"/>
              <w:rFonts w:ascii="Arial" w:hAnsi="Arial" w:cs="Arial"/>
            </w:rPr>
          </w:rPrChange>
        </w:rPr>
      </w:pPr>
    </w:p>
    <w:p w14:paraId="4EBD03CD" w14:textId="7D462215" w:rsidR="00021179" w:rsidRPr="00D24BC7" w:rsidRDefault="00021179" w:rsidP="00021179">
      <w:pPr>
        <w:pStyle w:val="ListParagraph"/>
        <w:numPr>
          <w:ilvl w:val="1"/>
          <w:numId w:val="9"/>
        </w:numPr>
        <w:spacing w:line="276" w:lineRule="auto"/>
        <w:contextualSpacing/>
        <w:jc w:val="both"/>
        <w:rPr>
          <w:del w:id="474" w:author="Angela Quinn (NESO)" w:date="2024-10-28T01:22:00Z"/>
          <w:rFonts w:ascii="Arial" w:hAnsi="Arial" w:cs="Arial"/>
          <w:highlight w:val="yellow"/>
          <w:rPrChange w:id="475" w:author="Martin Cahill (NESO)" w:date="2025-02-28T15:36:00Z" w16du:dateUtc="2025-02-28T15:36:00Z">
            <w:rPr>
              <w:del w:id="476" w:author="Angela Quinn (NESO)" w:date="2024-10-28T01:22:00Z"/>
              <w:rFonts w:ascii="Arial" w:hAnsi="Arial" w:cs="Arial"/>
            </w:rPr>
          </w:rPrChange>
        </w:rPr>
      </w:pPr>
      <w:del w:id="477" w:author="Angela Quinn (NESO)" w:date="2024-10-28T01:22:00Z">
        <w:r w:rsidRPr="00D24BC7" w:rsidDel="00021179">
          <w:rPr>
            <w:rFonts w:ascii="Arial" w:hAnsi="Arial" w:cs="Arial"/>
            <w:highlight w:val="yellow"/>
            <w:rPrChange w:id="478" w:author="Martin Cahill (NESO)" w:date="2025-02-28T15:36:00Z" w16du:dateUtc="2025-02-28T15:36:00Z">
              <w:rPr>
                <w:rFonts w:ascii="Arial" w:hAnsi="Arial" w:cs="Arial"/>
              </w:rPr>
            </w:rPrChange>
          </w:rPr>
          <w:delText xml:space="preserve">Either not confirm the impact upon </w:delText>
        </w:r>
        <w:r w:rsidRPr="00D24BC7" w:rsidDel="00021179">
          <w:rPr>
            <w:rFonts w:ascii="Arial" w:hAnsi="Arial" w:cs="Arial"/>
            <w:b/>
            <w:bCs/>
            <w:highlight w:val="yellow"/>
            <w:rPrChange w:id="479"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0" w:author="Martin Cahill (NESO)" w:date="2025-02-28T15:36:00Z" w16du:dateUtc="2025-02-28T15:36:00Z">
              <w:rPr>
                <w:rFonts w:ascii="Arial" w:hAnsi="Arial" w:cs="Arial"/>
              </w:rPr>
            </w:rPrChange>
          </w:rPr>
          <w:delText xml:space="preserve"> or confirms there is no impact upon </w:delText>
        </w:r>
        <w:r w:rsidRPr="00D24BC7" w:rsidDel="00021179">
          <w:rPr>
            <w:rFonts w:ascii="Arial" w:hAnsi="Arial" w:cs="Arial"/>
            <w:b/>
            <w:bCs/>
            <w:highlight w:val="yellow"/>
            <w:rPrChange w:id="481"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82"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83"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84" w:author="Martin Cahill (NESO)" w:date="2025-02-28T15:36:00Z" w16du:dateUtc="2025-02-28T15:36:00Z">
              <w:rPr>
                <w:rFonts w:ascii="Arial" w:hAnsi="Arial" w:cs="Arial"/>
              </w:rPr>
            </w:rPrChange>
          </w:rPr>
          <w:delText xml:space="preserve"> </w:delText>
        </w:r>
      </w:del>
      <w:del w:id="485" w:author="Angela Quinn (NESO)" w:date="2024-10-18T12:59:00Z">
        <w:r w:rsidRPr="00D24BC7" w:rsidDel="00021179">
          <w:rPr>
            <w:rFonts w:ascii="Arial" w:hAnsi="Arial" w:cs="Arial"/>
            <w:highlight w:val="yellow"/>
            <w:rPrChange w:id="486" w:author="Martin Cahill (NESO)" w:date="2025-02-28T15:36:00Z" w16du:dateUtc="2025-02-28T15:36:00Z">
              <w:rPr>
                <w:rFonts w:ascii="Arial" w:hAnsi="Arial" w:cs="Arial"/>
              </w:rPr>
            </w:rPrChange>
          </w:rPr>
          <w:delText xml:space="preserve">and/or </w:delText>
        </w:r>
      </w:del>
      <w:del w:id="487" w:author="Angela Quinn (NESO)" w:date="2024-10-28T01:22:00Z">
        <w:r w:rsidRPr="00D24BC7" w:rsidDel="00021179">
          <w:rPr>
            <w:rFonts w:ascii="Arial" w:hAnsi="Arial" w:cs="Arial"/>
            <w:b/>
            <w:bCs/>
            <w:highlight w:val="yellow"/>
            <w:rPrChange w:id="488" w:author="Martin Cahill (NESO)" w:date="2025-02-28T15:36:00Z" w16du:dateUtc="2025-02-28T15:36:00Z">
              <w:rPr>
                <w:rFonts w:ascii="Arial" w:hAnsi="Arial" w:cs="Arial"/>
                <w:b/>
                <w:bCs/>
              </w:rPr>
            </w:rPrChange>
          </w:rPr>
          <w:delText>Materiality Trigger</w:delText>
        </w:r>
      </w:del>
      <w:del w:id="489" w:author="Angela Quinn (NESO)" w:date="2024-10-18T12:59:00Z">
        <w:r w:rsidRPr="00D24BC7" w:rsidDel="00021179">
          <w:rPr>
            <w:rFonts w:ascii="Arial" w:hAnsi="Arial" w:cs="Arial"/>
            <w:highlight w:val="yellow"/>
            <w:rPrChange w:id="490" w:author="Martin Cahill (NESO)" w:date="2025-02-28T15:36:00Z" w16du:dateUtc="2025-02-28T15:36:00Z">
              <w:rPr>
                <w:rFonts w:ascii="Arial" w:hAnsi="Arial" w:cs="Arial"/>
              </w:rPr>
            </w:rPrChange>
          </w:rPr>
          <w:delText xml:space="preserve"> </w:delText>
        </w:r>
      </w:del>
      <w:del w:id="491" w:author="Angela Quinn (NESO)" w:date="2024-10-28T01:22:00Z">
        <w:r w:rsidRPr="00D24BC7" w:rsidDel="00021179">
          <w:rPr>
            <w:rFonts w:ascii="Arial" w:hAnsi="Arial" w:cs="Arial"/>
            <w:highlight w:val="yellow"/>
            <w:rPrChange w:id="492" w:author="Martin Cahill (NESO)" w:date="2025-02-28T15:36:00Z" w16du:dateUtc="2025-02-28T15:36:00Z">
              <w:rPr>
                <w:rFonts w:ascii="Arial" w:hAnsi="Arial" w:cs="Arial"/>
              </w:rPr>
            </w:rPrChange>
          </w:rPr>
          <w:delText>shall be reduced.</w:delText>
        </w:r>
      </w:del>
    </w:p>
    <w:p w14:paraId="4447B6F3" w14:textId="77777777" w:rsidR="00021179" w:rsidRPr="00D24BC7" w:rsidRDefault="00021179" w:rsidP="00021179">
      <w:pPr>
        <w:pStyle w:val="ListParagraph"/>
        <w:numPr>
          <w:ilvl w:val="1"/>
          <w:numId w:val="9"/>
        </w:numPr>
        <w:spacing w:line="276" w:lineRule="auto"/>
        <w:contextualSpacing/>
        <w:jc w:val="both"/>
        <w:rPr>
          <w:del w:id="493" w:author="Angela Quinn (NESO)" w:date="2024-10-28T01:22:00Z"/>
          <w:rFonts w:ascii="Arial" w:hAnsi="Arial" w:cs="Arial"/>
          <w:highlight w:val="yellow"/>
          <w:rPrChange w:id="494" w:author="Martin Cahill (NESO)" w:date="2025-02-28T15:36:00Z" w16du:dateUtc="2025-02-28T15:36:00Z">
            <w:rPr>
              <w:del w:id="495" w:author="Angela Quinn (NESO)" w:date="2024-10-28T01:22:00Z"/>
              <w:rFonts w:ascii="Arial" w:hAnsi="Arial" w:cs="Arial"/>
            </w:rPr>
          </w:rPrChange>
        </w:rPr>
      </w:pPr>
      <w:del w:id="496" w:author="Angela Quinn (NESO)" w:date="2024-10-28T01:22:00Z">
        <w:r w:rsidRPr="00D24BC7" w:rsidDel="00021179">
          <w:rPr>
            <w:rFonts w:ascii="Arial" w:hAnsi="Arial" w:cs="Arial"/>
            <w:highlight w:val="yellow"/>
            <w:rPrChange w:id="497" w:author="Martin Cahill (NESO)" w:date="2025-02-28T15:36:00Z" w16du:dateUtc="2025-02-28T15:36:00Z">
              <w:rPr>
                <w:rFonts w:ascii="Arial" w:hAnsi="Arial" w:cs="Arial"/>
              </w:rPr>
            </w:rPrChange>
          </w:rPr>
          <w:delText xml:space="preserve">Confirm there is an impact upon </w:delText>
        </w:r>
        <w:r w:rsidRPr="00D24BC7" w:rsidDel="00021179">
          <w:rPr>
            <w:rFonts w:ascii="Arial" w:hAnsi="Arial" w:cs="Arial"/>
            <w:b/>
            <w:bCs/>
            <w:highlight w:val="yellow"/>
            <w:rPrChange w:id="498"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99"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500"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1" w:author="Martin Cahill (NESO)" w:date="2025-02-28T15:36:00Z" w16du:dateUtc="2025-02-28T15:36:00Z">
              <w:rPr>
                <w:rFonts w:ascii="Arial" w:hAnsi="Arial" w:cs="Arial"/>
              </w:rPr>
            </w:rPrChange>
          </w:rPr>
          <w:delText xml:space="preserve"> shall be used and any reduction will be dependent upon the outcome of the process described in the </w:delText>
        </w:r>
        <w:r w:rsidRPr="00D24BC7" w:rsidDel="00021179">
          <w:rPr>
            <w:rFonts w:ascii="Arial" w:hAnsi="Arial" w:cs="Arial"/>
            <w:b/>
            <w:bCs/>
            <w:highlight w:val="yellow"/>
            <w:rPrChange w:id="502"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503" w:author="Martin Cahill (NESO)" w:date="2025-02-28T15:36:00Z" w16du:dateUtc="2025-02-28T15:36:00Z">
              <w:rPr>
                <w:rFonts w:ascii="Arial" w:hAnsi="Arial" w:cs="Arial"/>
              </w:rPr>
            </w:rPrChange>
          </w:rPr>
          <w:delText>.</w:delText>
        </w:r>
      </w:del>
    </w:p>
    <w:p w14:paraId="0E425C33" w14:textId="77777777" w:rsidR="00021179" w:rsidRPr="00D24BC7" w:rsidRDefault="00021179" w:rsidP="00021179">
      <w:pPr>
        <w:pStyle w:val="ListParagraph"/>
        <w:rPr>
          <w:rFonts w:ascii="Arial" w:hAnsi="Arial" w:cs="Arial"/>
          <w:highlight w:val="yellow"/>
          <w:rPrChange w:id="504" w:author="Martin Cahill (NESO)" w:date="2025-02-28T15:36:00Z" w16du:dateUtc="2025-02-28T15:36:00Z">
            <w:rPr>
              <w:rFonts w:ascii="Arial" w:hAnsi="Arial" w:cs="Arial"/>
            </w:rPr>
          </w:rPrChange>
        </w:rPr>
      </w:pPr>
    </w:p>
    <w:p w14:paraId="22D7D4CA" w14:textId="77777777" w:rsidR="00021179" w:rsidRPr="00D24BC7" w:rsidRDefault="00021179" w:rsidP="6AFBC584">
      <w:pPr>
        <w:pStyle w:val="ListParagraph"/>
        <w:rPr>
          <w:del w:id="505" w:author="Angela Quinn (NESO)" w:date="2024-10-28T01:19:00Z"/>
          <w:rFonts w:ascii="Arial" w:hAnsi="Arial" w:cs="Arial"/>
          <w:b/>
          <w:bCs/>
          <w:highlight w:val="yellow"/>
          <w:rPrChange w:id="506" w:author="Martin Cahill (NESO)" w:date="2025-02-28T15:36:00Z" w16du:dateUtc="2025-02-28T15:36:00Z">
            <w:rPr>
              <w:del w:id="507" w:author="Angela Quinn (NESO)" w:date="2024-10-28T01:19:00Z"/>
              <w:rFonts w:ascii="Arial" w:hAnsi="Arial" w:cs="Arial"/>
              <w:b/>
              <w:bCs/>
            </w:rPr>
          </w:rPrChange>
        </w:rPr>
      </w:pPr>
      <w:del w:id="508" w:author="Angela Quinn (NESO)" w:date="2024-10-28T01:19:00Z">
        <w:r w:rsidRPr="00D24BC7" w:rsidDel="00021179">
          <w:rPr>
            <w:rFonts w:ascii="Arial" w:hAnsi="Arial" w:cs="Arial"/>
            <w:b/>
            <w:bCs/>
            <w:highlight w:val="yellow"/>
            <w:rPrChange w:id="509" w:author="Martin Cahill (NESO)" w:date="2025-02-28T15:36:00Z" w16du:dateUtc="2025-02-28T15:36:00Z">
              <w:rPr>
                <w:rFonts w:ascii="Arial" w:hAnsi="Arial" w:cs="Arial"/>
                <w:b/>
                <w:bCs/>
              </w:rPr>
            </w:rPrChange>
          </w:rPr>
          <w:delText>Transferable Capacity</w:delText>
        </w:r>
      </w:del>
    </w:p>
    <w:p w14:paraId="537BDDC7" w14:textId="77777777" w:rsidR="008E68C3" w:rsidRPr="00D24BC7" w:rsidRDefault="008E68C3" w:rsidP="00021179">
      <w:pPr>
        <w:pStyle w:val="ListParagraph"/>
        <w:rPr>
          <w:del w:id="510" w:author="Angela Quinn (NESO)" w:date="2024-10-28T01:19:00Z"/>
          <w:rFonts w:ascii="Arial" w:hAnsi="Arial" w:cs="Arial"/>
          <w:highlight w:val="yellow"/>
          <w:rPrChange w:id="511" w:author="Martin Cahill (NESO)" w:date="2025-02-28T15:36:00Z" w16du:dateUtc="2025-02-28T15:36:00Z">
            <w:rPr>
              <w:del w:id="512" w:author="Angela Quinn (NESO)" w:date="2024-10-28T01:19:00Z"/>
              <w:rFonts w:ascii="Arial" w:hAnsi="Arial" w:cs="Arial"/>
            </w:rPr>
          </w:rPrChange>
        </w:rPr>
      </w:pPr>
    </w:p>
    <w:p w14:paraId="4D0B0F11" w14:textId="13E8DDFA" w:rsidR="00021179" w:rsidRPr="00021179" w:rsidRDefault="00021179" w:rsidP="00021179">
      <w:pPr>
        <w:ind w:left="720"/>
        <w:jc w:val="both"/>
        <w:rPr>
          <w:del w:id="513" w:author="Angela Quinn (NESO)" w:date="2024-10-28T01:19:00Z"/>
          <w:rFonts w:ascii="Arial" w:hAnsi="Arial" w:cs="Arial"/>
        </w:rPr>
      </w:pPr>
      <w:del w:id="514" w:author="Angela Quinn (NESO)" w:date="2024-10-28T01:19:00Z">
        <w:r w:rsidRPr="00D24BC7" w:rsidDel="00021179">
          <w:rPr>
            <w:rFonts w:ascii="Arial" w:hAnsi="Arial" w:cs="Arial"/>
            <w:highlight w:val="yellow"/>
            <w:rPrChange w:id="515" w:author="Martin Cahill (NESO)" w:date="2025-02-28T15:36:00Z" w16du:dateUtc="2025-02-28T15:36:00Z">
              <w:rPr>
                <w:rFonts w:ascii="Arial" w:hAnsi="Arial" w:cs="Arial"/>
              </w:rPr>
            </w:rPrChange>
          </w:rPr>
          <w:delText xml:space="preserve">Where requirements at the </w:delText>
        </w:r>
        <w:r w:rsidRPr="00D24BC7" w:rsidDel="00021179">
          <w:rPr>
            <w:rFonts w:ascii="Arial" w:hAnsi="Arial" w:cs="Arial"/>
            <w:b/>
            <w:bCs/>
            <w:highlight w:val="yellow"/>
            <w:rPrChange w:id="516"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17" w:author="Martin Cahill (NESO)" w:date="2025-02-28T15:36:00Z" w16du:dateUtc="2025-02-28T15:36:00Z">
              <w:rPr>
                <w:rFonts w:ascii="Arial" w:hAnsi="Arial" w:cs="Arial"/>
              </w:rPr>
            </w:rPrChange>
          </w:rPr>
          <w:delText xml:space="preserve"> exceed the </w:delText>
        </w:r>
        <w:r w:rsidRPr="00D24BC7" w:rsidDel="00021179">
          <w:rPr>
            <w:rFonts w:ascii="Arial" w:hAnsi="Arial" w:cs="Arial"/>
            <w:b/>
            <w:bCs/>
            <w:highlight w:val="yellow"/>
            <w:rPrChange w:id="518"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519" w:author="Martin Cahill (NESO)" w:date="2025-02-28T15:36:00Z" w16du:dateUtc="2025-02-28T15:36:00Z">
              <w:rPr>
                <w:rFonts w:ascii="Arial" w:hAnsi="Arial" w:cs="Arial"/>
              </w:rPr>
            </w:rPrChange>
          </w:rPr>
          <w:delText xml:space="preserve"> set by a wider system limitation rather than the capacity at the </w:delText>
        </w:r>
        <w:r w:rsidRPr="00D24BC7" w:rsidDel="00021179">
          <w:rPr>
            <w:rFonts w:ascii="Arial" w:hAnsi="Arial" w:cs="Arial"/>
            <w:b/>
            <w:bCs/>
            <w:highlight w:val="yellow"/>
            <w:rPrChange w:id="520"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21" w:author="Martin Cahill (NESO)" w:date="2025-02-28T15:36:00Z" w16du:dateUtc="2025-02-28T15:36:00Z">
              <w:rPr>
                <w:rFonts w:ascii="Arial" w:hAnsi="Arial" w:cs="Arial"/>
              </w:rPr>
            </w:rPrChange>
          </w:rPr>
          <w:delText xml:space="preserve"> it may be possible to transfer </w:delText>
        </w:r>
        <w:r w:rsidRPr="00D24BC7" w:rsidDel="00021179">
          <w:rPr>
            <w:rFonts w:ascii="Arial" w:hAnsi="Arial" w:cs="Arial"/>
            <w:b/>
            <w:bCs/>
            <w:highlight w:val="yellow"/>
            <w:rPrChange w:id="522" w:author="Martin Cahill (NESO)" w:date="2025-02-28T15:36:00Z" w16du:dateUtc="2025-02-28T15:36:00Z">
              <w:rPr>
                <w:rFonts w:ascii="Arial" w:hAnsi="Arial" w:cs="Arial"/>
                <w:b/>
                <w:bCs/>
              </w:rPr>
            </w:rPrChange>
          </w:rPr>
          <w:delText>Developer Capacity</w:delText>
        </w:r>
        <w:r w:rsidRPr="00D24BC7" w:rsidDel="00021179">
          <w:rPr>
            <w:rFonts w:ascii="Arial" w:hAnsi="Arial" w:cs="Arial"/>
            <w:highlight w:val="yellow"/>
            <w:rPrChange w:id="523" w:author="Martin Cahill (NESO)" w:date="2025-02-28T15:36:00Z" w16du:dateUtc="2025-02-28T15:36:00Z">
              <w:rPr>
                <w:rFonts w:ascii="Arial" w:hAnsi="Arial" w:cs="Arial"/>
              </w:rPr>
            </w:rPrChange>
          </w:rPr>
          <w:delText xml:space="preserve"> </w:delText>
        </w:r>
      </w:del>
      <w:del w:id="524" w:author="Angela Quinn (NESO)" w:date="2024-10-18T12:59:00Z">
        <w:r w:rsidRPr="00D24BC7" w:rsidDel="00021179">
          <w:rPr>
            <w:rFonts w:ascii="Arial" w:hAnsi="Arial" w:cs="Arial"/>
            <w:highlight w:val="yellow"/>
            <w:rPrChange w:id="525" w:author="Martin Cahill (NESO)" w:date="2025-02-28T15:36:00Z" w16du:dateUtc="2025-02-28T15:36:00Z">
              <w:rPr>
                <w:rFonts w:ascii="Arial" w:hAnsi="Arial" w:cs="Arial"/>
              </w:rPr>
            </w:rPrChange>
          </w:rPr>
          <w:delText xml:space="preserve">by reducing the </w:delText>
        </w:r>
      </w:del>
      <w:del w:id="526" w:author="Angela Quinn (NESO)" w:date="2024-10-28T01:19:00Z">
        <w:r w:rsidRPr="00D24BC7" w:rsidDel="00021179">
          <w:rPr>
            <w:rFonts w:ascii="Arial" w:hAnsi="Arial" w:cs="Arial"/>
            <w:b/>
            <w:bCs/>
            <w:highlight w:val="yellow"/>
            <w:rPrChange w:id="527" w:author="Martin Cahill (NESO)" w:date="2025-02-28T15:36:00Z" w16du:dateUtc="2025-02-28T15:36:00Z">
              <w:rPr>
                <w:rFonts w:ascii="Arial" w:hAnsi="Arial" w:cs="Arial"/>
                <w:b/>
                <w:bCs/>
              </w:rPr>
            </w:rPrChange>
          </w:rPr>
          <w:delText>Materiality Trigger</w:delText>
        </w:r>
      </w:del>
      <w:del w:id="528" w:author="Angela Quinn (NESO)" w:date="2024-10-18T12:59:00Z">
        <w:r w:rsidRPr="00D24BC7" w:rsidDel="00021179">
          <w:rPr>
            <w:rFonts w:ascii="Arial" w:hAnsi="Arial" w:cs="Arial"/>
            <w:highlight w:val="yellow"/>
            <w:rPrChange w:id="529" w:author="Martin Cahill (NESO)" w:date="2025-02-28T15:36:00Z" w16du:dateUtc="2025-02-28T15:36:00Z">
              <w:rPr>
                <w:rFonts w:ascii="Arial" w:hAnsi="Arial" w:cs="Arial"/>
              </w:rPr>
            </w:rPrChange>
          </w:rPr>
          <w:delText xml:space="preserve"> </w:delText>
        </w:r>
      </w:del>
      <w:del w:id="530" w:author="Angela Quinn (NESO)" w:date="2024-10-28T01:19:00Z">
        <w:r w:rsidRPr="00D24BC7" w:rsidDel="00021179">
          <w:rPr>
            <w:rFonts w:ascii="Arial" w:hAnsi="Arial" w:cs="Arial"/>
            <w:highlight w:val="yellow"/>
            <w:rPrChange w:id="531" w:author="Martin Cahill (NESO)" w:date="2025-02-28T15:36:00Z" w16du:dateUtc="2025-02-28T15:36:00Z">
              <w:rPr>
                <w:rFonts w:ascii="Arial" w:hAnsi="Arial" w:cs="Arial"/>
              </w:rPr>
            </w:rPrChange>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short term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r w:rsidRPr="00021179">
        <w:rPr>
          <w:rFonts w:ascii="Arial" w:hAnsi="Arial" w:cs="Arial"/>
          <w:b/>
        </w:rPr>
        <w:t>Third Party</w:t>
      </w:r>
      <w:r w:rsidRPr="00021179">
        <w:rPr>
          <w:rFonts w:ascii="Arial" w:hAnsi="Arial" w:cs="Arial"/>
        </w:rPr>
        <w:t xml:space="preserve"> </w:t>
      </w:r>
      <w:r w:rsidRPr="00021179">
        <w:rPr>
          <w:rFonts w:ascii="Arial" w:hAnsi="Arial" w:cs="Arial"/>
          <w:b/>
        </w:rPr>
        <w:t>Users’</w:t>
      </w:r>
      <w:r w:rsidRPr="00021179">
        <w:rPr>
          <w:rFonts w:ascii="Arial" w:hAnsi="Arial" w:cs="Arial"/>
        </w:rPr>
        <w:t xml:space="preserve"> 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D24BC7" w:rsidDel="00995765" w:rsidRDefault="00021179" w:rsidP="00021179">
      <w:pPr>
        <w:ind w:left="720"/>
        <w:jc w:val="both"/>
        <w:rPr>
          <w:del w:id="532" w:author="Angela Quinn (NESO)" w:date="2024-10-18T13:01:00Z"/>
          <w:rFonts w:ascii="Arial" w:hAnsi="Arial" w:cs="Arial"/>
          <w:b/>
          <w:highlight w:val="yellow"/>
          <w:rPrChange w:id="533" w:author="Martin Cahill (NESO)" w:date="2025-02-28T15:36:00Z" w16du:dateUtc="2025-02-28T15:36:00Z">
            <w:rPr>
              <w:del w:id="534" w:author="Angela Quinn (NESO)" w:date="2024-10-18T13:01:00Z"/>
              <w:rFonts w:ascii="Arial" w:hAnsi="Arial" w:cs="Arial"/>
              <w:b/>
            </w:rPr>
          </w:rPrChange>
        </w:rPr>
      </w:pPr>
      <w:del w:id="535" w:author="Angela Quinn (NESO)" w:date="2024-10-18T13:01:00Z">
        <w:r w:rsidRPr="00D24BC7" w:rsidDel="00995765">
          <w:rPr>
            <w:rFonts w:ascii="Arial" w:hAnsi="Arial" w:cs="Arial"/>
            <w:b/>
            <w:highlight w:val="yellow"/>
            <w:rPrChange w:id="536" w:author="Martin Cahill (NESO)" w:date="2025-02-28T15:36:00Z" w16du:dateUtc="2025-02-28T15:36:00Z">
              <w:rPr>
                <w:rFonts w:ascii="Arial" w:hAnsi="Arial" w:cs="Arial"/>
                <w:b/>
              </w:rPr>
            </w:rPrChange>
          </w:rPr>
          <w:delText>Materiality Trigger Process</w:delText>
        </w:r>
      </w:del>
    </w:p>
    <w:p w14:paraId="3790323E" w14:textId="7132D9D4" w:rsidR="00021179" w:rsidRPr="00D24BC7" w:rsidDel="00995765" w:rsidRDefault="00021179" w:rsidP="00021179">
      <w:pPr>
        <w:ind w:left="720"/>
        <w:jc w:val="both"/>
        <w:rPr>
          <w:del w:id="537" w:author="Angela Quinn (NESO)" w:date="2024-10-18T13:01:00Z"/>
          <w:rFonts w:ascii="Arial" w:hAnsi="Arial" w:cs="Arial"/>
          <w:highlight w:val="yellow"/>
          <w:rPrChange w:id="538" w:author="Martin Cahill (NESO)" w:date="2025-02-28T15:36:00Z" w16du:dateUtc="2025-02-28T15:36:00Z">
            <w:rPr>
              <w:del w:id="539" w:author="Angela Quinn (NESO)" w:date="2024-10-18T13:01:00Z"/>
              <w:rFonts w:ascii="Arial" w:hAnsi="Arial" w:cs="Arial"/>
            </w:rPr>
          </w:rPrChange>
        </w:rPr>
      </w:pPr>
    </w:p>
    <w:p w14:paraId="31E43629" w14:textId="4888F977" w:rsidR="00021179" w:rsidRPr="00D24BC7" w:rsidDel="00995765" w:rsidRDefault="00021179" w:rsidP="00021179">
      <w:pPr>
        <w:ind w:left="720"/>
        <w:jc w:val="both"/>
        <w:rPr>
          <w:del w:id="540" w:author="Angela Quinn (NESO)" w:date="2024-10-18T13:01:00Z"/>
          <w:rFonts w:ascii="Arial" w:hAnsi="Arial" w:cs="Arial"/>
          <w:highlight w:val="yellow"/>
          <w:rPrChange w:id="541" w:author="Martin Cahill (NESO)" w:date="2025-02-28T15:36:00Z" w16du:dateUtc="2025-02-28T15:36:00Z">
            <w:rPr>
              <w:del w:id="542" w:author="Angela Quinn (NESO)" w:date="2024-10-18T13:01:00Z"/>
              <w:rFonts w:ascii="Arial" w:hAnsi="Arial" w:cs="Arial"/>
            </w:rPr>
          </w:rPrChange>
        </w:rPr>
      </w:pPr>
      <w:del w:id="543" w:author="Angela Quinn (NESO)" w:date="2024-10-18T13:01:00Z">
        <w:r w:rsidRPr="00D24BC7" w:rsidDel="00995765">
          <w:rPr>
            <w:rFonts w:ascii="Arial" w:hAnsi="Arial" w:cs="Arial"/>
            <w:highlight w:val="yellow"/>
            <w:rPrChange w:id="544"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545" w:author="Martin Cahill (NESO)" w:date="2025-02-28T15:36:00Z" w16du:dateUtc="2025-02-28T15:36:00Z">
              <w:rPr>
                <w:rFonts w:ascii="Arial" w:hAnsi="Arial" w:cs="Arial"/>
                <w:b/>
              </w:rPr>
            </w:rPrChange>
          </w:rPr>
          <w:delText xml:space="preserve">Developer Capacity </w:delText>
        </w:r>
        <w:r w:rsidRPr="00D24BC7" w:rsidDel="00995765">
          <w:rPr>
            <w:rFonts w:ascii="Arial" w:hAnsi="Arial" w:cs="Arial"/>
            <w:highlight w:val="yellow"/>
            <w:rPrChange w:id="546" w:author="Martin Cahill (NESO)" w:date="2025-02-28T15:36:00Z" w16du:dateUtc="2025-02-28T15:36:00Z">
              <w:rPr>
                <w:rFonts w:ascii="Arial" w:hAnsi="Arial" w:cs="Arial"/>
              </w:rPr>
            </w:rPrChange>
          </w:rPr>
          <w:delText xml:space="preserve">allocated in Part 1 exceeds the </w:delText>
        </w:r>
        <w:r w:rsidRPr="00D24BC7" w:rsidDel="00995765">
          <w:rPr>
            <w:rFonts w:ascii="Arial" w:hAnsi="Arial" w:cs="Arial"/>
            <w:b/>
            <w:highlight w:val="yellow"/>
            <w:rPrChange w:id="547"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48"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549"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550" w:author="Martin Cahill (NESO)" w:date="2025-02-28T15:36:00Z" w16du:dateUtc="2025-02-28T15:36:00Z">
              <w:rPr>
                <w:rFonts w:ascii="Arial" w:hAnsi="Arial" w:cs="Arial"/>
              </w:rPr>
            </w:rPrChange>
          </w:rPr>
          <w:delText xml:space="preserve"> or a single </w:delText>
        </w:r>
        <w:r w:rsidRPr="00D24BC7" w:rsidDel="00995765">
          <w:rPr>
            <w:rFonts w:ascii="Arial" w:hAnsi="Arial" w:cs="Arial"/>
            <w:b/>
            <w:highlight w:val="yellow"/>
            <w:rPrChange w:id="551" w:author="Martin Cahill (NESO)" w:date="2025-02-28T15:36:00Z" w16du:dateUtc="2025-02-28T15:36:00Z">
              <w:rPr>
                <w:rFonts w:ascii="Arial" w:hAnsi="Arial" w:cs="Arial"/>
                <w:b/>
              </w:rPr>
            </w:rPrChange>
          </w:rPr>
          <w:delText>Embedded Large Power Station</w:delText>
        </w:r>
        <w:r w:rsidRPr="00D24BC7" w:rsidDel="00995765">
          <w:rPr>
            <w:rFonts w:ascii="Arial" w:hAnsi="Arial" w:cs="Arial"/>
            <w:highlight w:val="yellow"/>
            <w:rPrChange w:id="552"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55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54" w:author="Martin Cahill (NESO)" w:date="2025-02-28T15:36:00Z" w16du:dateUtc="2025-02-28T15:36:00Z">
              <w:rPr>
                <w:rFonts w:ascii="Arial" w:hAnsi="Arial" w:cs="Arial"/>
              </w:rPr>
            </w:rPrChange>
          </w:rPr>
          <w:delText xml:space="preserve"> will need to carry out further studies to assess the impact on the </w:delText>
        </w:r>
        <w:r w:rsidRPr="00D24BC7" w:rsidDel="00995765">
          <w:rPr>
            <w:rFonts w:ascii="Arial" w:hAnsi="Arial" w:cs="Arial"/>
            <w:b/>
            <w:highlight w:val="yellow"/>
            <w:rPrChange w:id="555" w:author="Martin Cahill (NESO)" w:date="2025-02-28T15:36:00Z" w16du:dateUtc="2025-02-28T15:36:00Z">
              <w:rPr>
                <w:rFonts w:ascii="Arial" w:hAnsi="Arial" w:cs="Arial"/>
                <w:b/>
              </w:rPr>
            </w:rPrChange>
          </w:rPr>
          <w:delText>National Electricity Transmission System</w:delText>
        </w:r>
        <w:r w:rsidRPr="00D24BC7" w:rsidDel="00995765">
          <w:rPr>
            <w:rFonts w:ascii="Arial" w:hAnsi="Arial" w:cs="Arial"/>
            <w:highlight w:val="yellow"/>
            <w:rPrChange w:id="556"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557"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58" w:author="Martin Cahill (NESO)" w:date="2025-02-28T15:36:00Z" w16du:dateUtc="2025-02-28T15:36:00Z">
              <w:rPr>
                <w:rFonts w:ascii="Arial" w:hAnsi="Arial" w:cs="Arial"/>
              </w:rPr>
            </w:rPrChange>
          </w:rPr>
          <w:delText xml:space="preserve"> must initiate this process within 10 working days of exceeding the </w:delText>
        </w:r>
        <w:r w:rsidRPr="00D24BC7" w:rsidDel="00995765">
          <w:rPr>
            <w:rFonts w:ascii="Arial" w:hAnsi="Arial" w:cs="Arial"/>
            <w:b/>
            <w:highlight w:val="yellow"/>
            <w:rPrChange w:id="559"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60" w:author="Martin Cahill (NESO)" w:date="2025-02-28T15:36:00Z" w16du:dateUtc="2025-02-28T15:36:00Z">
              <w:rPr>
                <w:rFonts w:ascii="Arial" w:hAnsi="Arial" w:cs="Arial"/>
              </w:rPr>
            </w:rPrChange>
          </w:rPr>
          <w:delText xml:space="preserve"> by the submission of agreed updated technical data in the form of a </w:delText>
        </w:r>
        <w:r w:rsidRPr="00D24BC7" w:rsidDel="00995765">
          <w:rPr>
            <w:rFonts w:ascii="Arial" w:hAnsi="Arial" w:cs="Arial"/>
            <w:b/>
            <w:highlight w:val="yellow"/>
            <w:rPrChange w:id="561"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62" w:author="Martin Cahill (NESO)" w:date="2025-02-28T15:36:00Z" w16du:dateUtc="2025-02-28T15:36:00Z">
              <w:rPr>
                <w:rFonts w:ascii="Arial" w:hAnsi="Arial" w:cs="Arial"/>
              </w:rPr>
            </w:rPrChange>
          </w:rPr>
          <w:delText xml:space="preserve">.   </w:delText>
        </w:r>
      </w:del>
    </w:p>
    <w:p w14:paraId="1AFEA13B" w14:textId="49D7153C" w:rsidR="00021179" w:rsidRPr="00D24BC7" w:rsidDel="00995765" w:rsidRDefault="00021179" w:rsidP="00021179">
      <w:pPr>
        <w:jc w:val="both"/>
        <w:rPr>
          <w:del w:id="563" w:author="Angela Quinn (NESO)" w:date="2024-10-18T13:01:00Z"/>
          <w:rFonts w:ascii="Arial" w:hAnsi="Arial" w:cs="Arial"/>
          <w:highlight w:val="yellow"/>
          <w:rPrChange w:id="564" w:author="Martin Cahill (NESO)" w:date="2025-02-28T15:36:00Z" w16du:dateUtc="2025-02-28T15:36:00Z">
            <w:rPr>
              <w:del w:id="565" w:author="Angela Quinn (NESO)" w:date="2024-10-18T13:01:00Z"/>
              <w:rFonts w:ascii="Arial" w:hAnsi="Arial" w:cs="Arial"/>
            </w:rPr>
          </w:rPrChange>
        </w:rPr>
      </w:pPr>
    </w:p>
    <w:p w14:paraId="357C2236" w14:textId="62EF9080" w:rsidR="00021179" w:rsidRPr="00D24BC7" w:rsidDel="00995765" w:rsidRDefault="00021179" w:rsidP="00021179">
      <w:pPr>
        <w:ind w:left="720"/>
        <w:jc w:val="both"/>
        <w:rPr>
          <w:del w:id="566" w:author="Angela Quinn (NESO)" w:date="2024-10-18T13:01:00Z"/>
          <w:rFonts w:ascii="Arial" w:hAnsi="Arial" w:cs="Arial"/>
          <w:highlight w:val="yellow"/>
          <w:rPrChange w:id="567" w:author="Martin Cahill (NESO)" w:date="2025-02-28T15:36:00Z" w16du:dateUtc="2025-02-28T15:36:00Z">
            <w:rPr>
              <w:del w:id="568" w:author="Angela Quinn (NESO)" w:date="2024-10-18T13:01:00Z"/>
              <w:rFonts w:ascii="Arial" w:hAnsi="Arial" w:cs="Arial"/>
            </w:rPr>
          </w:rPrChange>
        </w:rPr>
      </w:pPr>
      <w:del w:id="569" w:author="Angela Quinn (NESO)" w:date="2024-10-18T13:01:00Z">
        <w:r w:rsidRPr="00D24BC7" w:rsidDel="00995765">
          <w:rPr>
            <w:rFonts w:ascii="Arial" w:hAnsi="Arial" w:cs="Arial"/>
            <w:highlight w:val="yellow"/>
            <w:rPrChange w:id="570"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571"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72" w:author="Martin Cahill (NESO)" w:date="2025-02-28T15:36:00Z" w16du:dateUtc="2025-02-28T15:36:00Z">
              <w:rPr>
                <w:rFonts w:ascii="Arial" w:hAnsi="Arial" w:cs="Arial"/>
              </w:rPr>
            </w:rPrChange>
          </w:rPr>
          <w:delText xml:space="preserve"> provides a </w:delText>
        </w:r>
        <w:r w:rsidRPr="00D24BC7" w:rsidDel="00995765">
          <w:rPr>
            <w:rFonts w:ascii="Arial" w:hAnsi="Arial" w:cs="Arial"/>
            <w:b/>
            <w:highlight w:val="yellow"/>
            <w:rPrChange w:id="573"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74" w:author="Martin Cahill (NESO)" w:date="2025-02-28T15:36:00Z" w16du:dateUtc="2025-02-28T15:36:00Z">
              <w:rPr>
                <w:rFonts w:ascii="Arial" w:hAnsi="Arial" w:cs="Arial"/>
              </w:rPr>
            </w:rPrChange>
          </w:rPr>
          <w:delText xml:space="preserve"> and the technical data within 10-working days of the </w:delText>
        </w:r>
        <w:r w:rsidRPr="00D24BC7" w:rsidDel="00995765">
          <w:rPr>
            <w:rFonts w:ascii="Arial" w:hAnsi="Arial" w:cs="Arial"/>
            <w:b/>
            <w:highlight w:val="yellow"/>
            <w:rPrChange w:id="575"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76" w:author="Martin Cahill (NESO)" w:date="2025-02-28T15:36:00Z" w16du:dateUtc="2025-02-28T15:36:00Z">
              <w:rPr>
                <w:rFonts w:ascii="Arial" w:hAnsi="Arial" w:cs="Arial"/>
              </w:rPr>
            </w:rPrChange>
          </w:rPr>
          <w:delText xml:space="preserve"> being breached and </w:delText>
        </w:r>
        <w:r w:rsidRPr="00D24BC7" w:rsidDel="00995765">
          <w:rPr>
            <w:rFonts w:ascii="Arial" w:hAnsi="Arial" w:cs="Arial"/>
            <w:b/>
            <w:highlight w:val="yellow"/>
            <w:rPrChange w:id="577"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78" w:author="Martin Cahill (NESO)" w:date="2025-02-28T15:36:00Z" w16du:dateUtc="2025-02-28T15:36:00Z">
              <w:rPr>
                <w:rFonts w:ascii="Arial" w:hAnsi="Arial" w:cs="Arial"/>
              </w:rPr>
            </w:rPrChange>
          </w:rPr>
          <w:delText xml:space="preserve"> has confirmed the submission (including the agreed updated technical data) to be competent, the </w:delText>
        </w:r>
        <w:r w:rsidRPr="00D24BC7" w:rsidDel="00995765">
          <w:rPr>
            <w:rFonts w:ascii="Arial" w:hAnsi="Arial" w:cs="Arial"/>
            <w:b/>
            <w:highlight w:val="yellow"/>
            <w:rPrChange w:id="579"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80" w:author="Martin Cahill (NESO)" w:date="2025-02-28T15:36:00Z" w16du:dateUtc="2025-02-28T15:36:00Z">
              <w:rPr>
                <w:rFonts w:ascii="Arial" w:hAnsi="Arial" w:cs="Arial"/>
              </w:rPr>
            </w:rPrChange>
          </w:rPr>
          <w:delText xml:space="preserve"> may continue to make offers to new </w:delText>
        </w:r>
        <w:r w:rsidRPr="00D24BC7" w:rsidDel="00995765">
          <w:rPr>
            <w:rFonts w:ascii="Arial" w:hAnsi="Arial" w:cs="Arial"/>
            <w:b/>
            <w:highlight w:val="yellow"/>
            <w:rPrChange w:id="581"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582" w:author="Martin Cahill (NESO)" w:date="2025-02-28T15:36:00Z" w16du:dateUtc="2025-02-28T15:36:00Z">
              <w:rPr>
                <w:rFonts w:ascii="Arial" w:hAnsi="Arial" w:cs="Arial"/>
              </w:rPr>
            </w:rPrChange>
          </w:rPr>
          <w:delText xml:space="preserve"> based on the existing </w:delText>
        </w:r>
        <w:r w:rsidRPr="00D24BC7" w:rsidDel="00995765">
          <w:rPr>
            <w:rFonts w:ascii="Arial" w:hAnsi="Arial" w:cs="Arial"/>
            <w:b/>
            <w:highlight w:val="yellow"/>
            <w:rPrChange w:id="583" w:author="Martin Cahill (NESO)" w:date="2025-02-28T15:36:00Z" w16du:dateUtc="2025-02-28T15:36:00Z">
              <w:rPr>
                <w:rFonts w:ascii="Arial" w:hAnsi="Arial" w:cs="Arial"/>
                <w:b/>
              </w:rPr>
            </w:rPrChange>
          </w:rPr>
          <w:delText>Technical Limitations</w:delText>
        </w:r>
        <w:r w:rsidRPr="00D24BC7" w:rsidDel="00995765">
          <w:rPr>
            <w:rFonts w:ascii="Arial" w:hAnsi="Arial" w:cs="Arial"/>
            <w:highlight w:val="yellow"/>
            <w:rPrChange w:id="584" w:author="Martin Cahill (NESO)" w:date="2025-02-28T15:36:00Z" w16du:dateUtc="2025-02-28T15:36:00Z">
              <w:rPr>
                <w:rFonts w:ascii="Arial" w:hAnsi="Arial" w:cs="Arial"/>
              </w:rPr>
            </w:rPrChange>
          </w:rPr>
          <w:delText xml:space="preserve"> until further notice by The Company. </w:delText>
        </w:r>
      </w:del>
    </w:p>
    <w:p w14:paraId="763939EC" w14:textId="1B877890" w:rsidR="00021179" w:rsidRPr="00D24BC7" w:rsidDel="00995765" w:rsidRDefault="00021179" w:rsidP="00021179">
      <w:pPr>
        <w:ind w:left="720"/>
        <w:jc w:val="both"/>
        <w:rPr>
          <w:del w:id="585" w:author="Angela Quinn (NESO)" w:date="2024-10-18T13:01:00Z"/>
          <w:rFonts w:ascii="Arial" w:hAnsi="Arial" w:cs="Arial"/>
          <w:highlight w:val="yellow"/>
          <w:rPrChange w:id="586" w:author="Martin Cahill (NESO)" w:date="2025-02-28T15:36:00Z" w16du:dateUtc="2025-02-28T15:36:00Z">
            <w:rPr>
              <w:del w:id="587" w:author="Angela Quinn (NESO)" w:date="2024-10-18T13:01:00Z"/>
              <w:rFonts w:ascii="Arial" w:hAnsi="Arial" w:cs="Arial"/>
            </w:rPr>
          </w:rPrChange>
        </w:rPr>
      </w:pPr>
    </w:p>
    <w:p w14:paraId="0C6FF771" w14:textId="0EE82F66" w:rsidR="00021179" w:rsidRPr="00D24BC7" w:rsidDel="00995765" w:rsidRDefault="00021179" w:rsidP="00021179">
      <w:pPr>
        <w:ind w:left="720"/>
        <w:jc w:val="both"/>
        <w:rPr>
          <w:del w:id="588" w:author="Angela Quinn (NESO)" w:date="2024-10-18T13:01:00Z"/>
          <w:rFonts w:ascii="Arial" w:hAnsi="Arial" w:cs="Arial"/>
          <w:highlight w:val="yellow"/>
          <w:rPrChange w:id="589" w:author="Martin Cahill (NESO)" w:date="2025-02-28T15:36:00Z" w16du:dateUtc="2025-02-28T15:36:00Z">
            <w:rPr>
              <w:del w:id="590" w:author="Angela Quinn (NESO)" w:date="2024-10-18T13:01:00Z"/>
              <w:rFonts w:ascii="Arial" w:hAnsi="Arial" w:cs="Arial"/>
            </w:rPr>
          </w:rPrChange>
        </w:rPr>
      </w:pPr>
      <w:del w:id="591" w:author="Angela Quinn (NESO)" w:date="2024-10-18T13:01:00Z">
        <w:r w:rsidRPr="00D24BC7" w:rsidDel="00995765">
          <w:rPr>
            <w:rFonts w:ascii="Arial" w:hAnsi="Arial" w:cs="Arial"/>
            <w:highlight w:val="yellow"/>
            <w:rPrChange w:id="592" w:author="Martin Cahill (NESO)" w:date="2025-02-28T15:36:00Z" w16du:dateUtc="2025-02-28T15:36:00Z">
              <w:rPr>
                <w:rFonts w:ascii="Arial" w:hAnsi="Arial" w:cs="Arial"/>
              </w:rPr>
            </w:rPrChange>
          </w:rPr>
          <w:delText xml:space="preserve">On completion of an initial study by </w:delText>
        </w:r>
        <w:r w:rsidRPr="00D24BC7" w:rsidDel="00995765">
          <w:rPr>
            <w:rFonts w:ascii="Arial" w:hAnsi="Arial" w:cs="Arial"/>
            <w:b/>
            <w:highlight w:val="yellow"/>
            <w:rPrChange w:id="59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94" w:author="Martin Cahill (NESO)" w:date="2025-02-28T15:36:00Z" w16du:dateUtc="2025-02-28T15:36:00Z">
              <w:rPr>
                <w:rFonts w:ascii="Arial" w:hAnsi="Arial" w:cs="Arial"/>
              </w:rPr>
            </w:rPrChange>
          </w:rPr>
          <w:delText xml:space="preserve"> where the outcome is;</w:delText>
        </w:r>
      </w:del>
    </w:p>
    <w:p w14:paraId="3E746253" w14:textId="7C6F0350" w:rsidR="00021179" w:rsidRPr="00D24BC7" w:rsidDel="00995765" w:rsidRDefault="00021179" w:rsidP="00021179">
      <w:pPr>
        <w:ind w:left="720"/>
        <w:jc w:val="both"/>
        <w:rPr>
          <w:del w:id="595" w:author="Angela Quinn (NESO)" w:date="2024-10-18T13:01:00Z"/>
          <w:rFonts w:ascii="Arial" w:hAnsi="Arial" w:cs="Arial"/>
          <w:highlight w:val="yellow"/>
          <w:rPrChange w:id="596" w:author="Martin Cahill (NESO)" w:date="2025-02-28T15:36:00Z" w16du:dateUtc="2025-02-28T15:36:00Z">
            <w:rPr>
              <w:del w:id="597" w:author="Angela Quinn (NESO)" w:date="2024-10-18T13:01:00Z"/>
              <w:rFonts w:ascii="Arial" w:hAnsi="Arial" w:cs="Arial"/>
            </w:rPr>
          </w:rPrChange>
        </w:rPr>
      </w:pPr>
    </w:p>
    <w:p w14:paraId="11ECCD71" w14:textId="70862583" w:rsidR="00021179" w:rsidRPr="00D24BC7" w:rsidDel="00995765" w:rsidRDefault="00021179" w:rsidP="00021179">
      <w:pPr>
        <w:pStyle w:val="ListParagraph"/>
        <w:numPr>
          <w:ilvl w:val="0"/>
          <w:numId w:val="10"/>
        </w:numPr>
        <w:spacing w:line="276" w:lineRule="auto"/>
        <w:contextualSpacing/>
        <w:jc w:val="both"/>
        <w:rPr>
          <w:del w:id="598" w:author="Angela Quinn (NESO)" w:date="2024-10-18T13:01:00Z"/>
          <w:rFonts w:ascii="Arial" w:hAnsi="Arial" w:cs="Arial"/>
          <w:highlight w:val="yellow"/>
          <w:rPrChange w:id="599" w:author="Martin Cahill (NESO)" w:date="2025-02-28T15:36:00Z" w16du:dateUtc="2025-02-28T15:36:00Z">
            <w:rPr>
              <w:del w:id="600" w:author="Angela Quinn (NESO)" w:date="2024-10-18T13:01:00Z"/>
              <w:rFonts w:ascii="Arial" w:hAnsi="Arial" w:cs="Arial"/>
            </w:rPr>
          </w:rPrChange>
        </w:rPr>
      </w:pPr>
      <w:del w:id="601" w:author="Angela Quinn (NESO)" w:date="2024-10-18T13:01:00Z">
        <w:r w:rsidRPr="00D24BC7" w:rsidDel="00995765">
          <w:rPr>
            <w:rFonts w:ascii="Arial" w:hAnsi="Arial" w:cs="Arial"/>
            <w:highlight w:val="yellow"/>
            <w:rPrChange w:id="602" w:author="Martin Cahill (NESO)" w:date="2025-02-28T15:36:00Z" w16du:dateUtc="2025-02-28T15:36:00Z">
              <w:rPr>
                <w:rFonts w:ascii="Arial" w:hAnsi="Arial" w:cs="Arial"/>
              </w:rPr>
            </w:rPrChange>
          </w:rPr>
          <w:delText xml:space="preserve">Study results show that there is no further impact on the </w:delText>
        </w:r>
        <w:r w:rsidRPr="00D24BC7" w:rsidDel="00995765">
          <w:rPr>
            <w:rFonts w:ascii="Arial" w:hAnsi="Arial" w:cs="Arial"/>
            <w:b/>
            <w:highlight w:val="yellow"/>
            <w:rPrChange w:id="603" w:author="Martin Cahill (NESO)" w:date="2025-02-28T15:36:00Z" w16du:dateUtc="2025-02-28T15:36:00Z">
              <w:rPr>
                <w:rFonts w:ascii="Arial" w:hAnsi="Arial" w:cs="Arial"/>
                <w:b/>
              </w:rPr>
            </w:rPrChange>
          </w:rPr>
          <w:delText xml:space="preserve">National Electricity Transmission System (NETS) </w:delText>
        </w:r>
        <w:r w:rsidRPr="00D24BC7" w:rsidDel="00995765">
          <w:rPr>
            <w:rFonts w:ascii="Arial" w:hAnsi="Arial" w:cs="Arial"/>
            <w:highlight w:val="yellow"/>
            <w:rPrChange w:id="604" w:author="Martin Cahill (NESO)" w:date="2025-02-28T15:36:00Z" w16du:dateUtc="2025-02-28T15:36:00Z">
              <w:rPr>
                <w:rFonts w:ascii="Arial" w:hAnsi="Arial" w:cs="Arial"/>
              </w:rPr>
            </w:rPrChange>
          </w:rPr>
          <w:delText xml:space="preserve">and the </w:delText>
        </w:r>
        <w:r w:rsidRPr="00D24BC7" w:rsidDel="00995765">
          <w:rPr>
            <w:rFonts w:ascii="Arial" w:hAnsi="Arial" w:cs="Arial"/>
            <w:b/>
            <w:highlight w:val="yellow"/>
            <w:rPrChange w:id="605"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06" w:author="Martin Cahill (NESO)" w:date="2025-02-28T15:36:00Z" w16du:dateUtc="2025-02-28T15:36:00Z">
              <w:rPr>
                <w:rFonts w:ascii="Arial" w:hAnsi="Arial" w:cs="Arial"/>
              </w:rPr>
            </w:rPrChange>
          </w:rPr>
          <w:delText xml:space="preserve"> can be increased </w:delText>
        </w:r>
        <w:r w:rsidRPr="00D24BC7" w:rsidDel="00995765">
          <w:rPr>
            <w:rFonts w:ascii="Arial" w:hAnsi="Arial" w:cs="Arial"/>
            <w:b/>
            <w:highlight w:val="yellow"/>
            <w:rPrChange w:id="607"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08" w:author="Martin Cahill (NESO)" w:date="2025-02-28T15:36:00Z" w16du:dateUtc="2025-02-28T15:36:00Z">
              <w:rPr>
                <w:rFonts w:ascii="Arial" w:hAnsi="Arial" w:cs="Arial"/>
              </w:rPr>
            </w:rPrChange>
          </w:rPr>
          <w:delText xml:space="preserve"> will issue a revised Appendix G Schedule 1 with Part 2 updated accordingly. This process would be concluded within 28 calendar days.</w:delText>
        </w:r>
      </w:del>
    </w:p>
    <w:p w14:paraId="44921FDF" w14:textId="598728A1" w:rsidR="00021179" w:rsidRPr="00D24BC7" w:rsidDel="00995765" w:rsidRDefault="00021179" w:rsidP="00021179">
      <w:pPr>
        <w:pStyle w:val="ListParagraph"/>
        <w:numPr>
          <w:ilvl w:val="0"/>
          <w:numId w:val="10"/>
        </w:numPr>
        <w:spacing w:line="276" w:lineRule="auto"/>
        <w:contextualSpacing/>
        <w:jc w:val="both"/>
        <w:rPr>
          <w:del w:id="609" w:author="Angela Quinn (NESO)" w:date="2024-10-18T13:01:00Z"/>
          <w:rFonts w:ascii="Arial" w:hAnsi="Arial" w:cs="Arial"/>
          <w:highlight w:val="yellow"/>
          <w:rPrChange w:id="610" w:author="Martin Cahill (NESO)" w:date="2025-02-28T15:36:00Z" w16du:dateUtc="2025-02-28T15:36:00Z">
            <w:rPr>
              <w:del w:id="611" w:author="Angela Quinn (NESO)" w:date="2024-10-18T13:01:00Z"/>
              <w:rFonts w:ascii="Arial" w:hAnsi="Arial" w:cs="Arial"/>
            </w:rPr>
          </w:rPrChange>
        </w:rPr>
      </w:pPr>
      <w:del w:id="612" w:author="Angela Quinn (NESO)" w:date="2024-10-18T13:01:00Z">
        <w:r w:rsidRPr="00D24BC7" w:rsidDel="00995765">
          <w:rPr>
            <w:rFonts w:ascii="Arial" w:hAnsi="Arial" w:cs="Arial"/>
            <w:highlight w:val="yellow"/>
            <w:rPrChange w:id="613" w:author="Martin Cahill (NESO)" w:date="2025-02-28T15:36:00Z" w16du:dateUtc="2025-02-28T15:36:00Z">
              <w:rPr>
                <w:rFonts w:ascii="Arial" w:hAnsi="Arial" w:cs="Arial"/>
              </w:rPr>
            </w:rPrChange>
          </w:rPr>
          <w:delText xml:space="preserve">Where studies show that there is a </w:delText>
        </w:r>
        <w:r w:rsidRPr="00D24BC7" w:rsidDel="00995765">
          <w:rPr>
            <w:rFonts w:ascii="Arial" w:hAnsi="Arial" w:cs="Arial"/>
            <w:b/>
            <w:highlight w:val="yellow"/>
            <w:rPrChange w:id="614" w:author="Martin Cahill (NESO)" w:date="2025-02-28T15:36:00Z" w16du:dateUtc="2025-02-28T15:36:00Z">
              <w:rPr>
                <w:rFonts w:ascii="Arial" w:hAnsi="Arial" w:cs="Arial"/>
                <w:b/>
              </w:rPr>
            </w:rPrChange>
          </w:rPr>
          <w:delText>Material Effect</w:delText>
        </w:r>
        <w:r w:rsidRPr="00D24BC7" w:rsidDel="00995765">
          <w:rPr>
            <w:rFonts w:ascii="Arial" w:hAnsi="Arial" w:cs="Arial"/>
            <w:highlight w:val="yellow"/>
            <w:rPrChange w:id="615" w:author="Martin Cahill (NESO)" w:date="2025-02-28T15:36:00Z" w16du:dateUtc="2025-02-28T15:36:00Z">
              <w:rPr>
                <w:rFonts w:ascii="Arial" w:hAnsi="Arial" w:cs="Arial"/>
              </w:rPr>
            </w:rPrChange>
          </w:rPr>
          <w:delText xml:space="preserve"> on the NETS, </w:delText>
        </w:r>
        <w:r w:rsidRPr="00D24BC7" w:rsidDel="00995765">
          <w:rPr>
            <w:rFonts w:ascii="Arial" w:hAnsi="Arial" w:cs="Arial"/>
            <w:b/>
            <w:highlight w:val="yellow"/>
            <w:rPrChange w:id="616" w:author="Martin Cahill (NESO)" w:date="2025-02-28T15:36:00Z" w16du:dateUtc="2025-02-28T15:36:00Z">
              <w:rPr>
                <w:rFonts w:ascii="Arial" w:hAnsi="Arial" w:cs="Arial"/>
                <w:b/>
              </w:rPr>
            </w:rPrChange>
          </w:rPr>
          <w:delText xml:space="preserve">The Company </w:delText>
        </w:r>
        <w:r w:rsidRPr="00D24BC7" w:rsidDel="00995765">
          <w:rPr>
            <w:rFonts w:ascii="Arial" w:hAnsi="Arial" w:cs="Arial"/>
            <w:highlight w:val="yellow"/>
            <w:rPrChange w:id="617" w:author="Martin Cahill (NESO)" w:date="2025-02-28T15:36:00Z" w16du:dateUtc="2025-02-28T15:36:00Z">
              <w:rPr>
                <w:rFonts w:ascii="Arial" w:hAnsi="Arial" w:cs="Arial"/>
              </w:rPr>
            </w:rPrChange>
          </w:rPr>
          <w:delText xml:space="preserve">will provide a technical report within 28 calendar days setting out the impacts on the </w:delText>
        </w:r>
        <w:r w:rsidRPr="00D24BC7" w:rsidDel="00995765">
          <w:rPr>
            <w:rFonts w:ascii="Arial" w:hAnsi="Arial" w:cs="Arial"/>
            <w:b/>
            <w:highlight w:val="yellow"/>
            <w:rPrChange w:id="618" w:author="Martin Cahill (NESO)" w:date="2025-02-28T15:36:00Z" w16du:dateUtc="2025-02-28T15:36:00Z">
              <w:rPr>
                <w:rFonts w:ascii="Arial" w:hAnsi="Arial" w:cs="Arial"/>
                <w:b/>
              </w:rPr>
            </w:rPrChange>
          </w:rPr>
          <w:delText>NETS</w:delText>
        </w:r>
        <w:r w:rsidRPr="00D24BC7" w:rsidDel="00995765">
          <w:rPr>
            <w:rFonts w:ascii="Arial" w:hAnsi="Arial" w:cs="Arial"/>
            <w:highlight w:val="yellow"/>
            <w:rPrChange w:id="619" w:author="Martin Cahill (NESO)" w:date="2025-02-28T15:36:00Z" w16du:dateUtc="2025-02-28T15:36:00Z">
              <w:rPr>
                <w:rFonts w:ascii="Arial" w:hAnsi="Arial" w:cs="Arial"/>
              </w:rPr>
            </w:rPrChange>
          </w:rPr>
          <w:delText xml:space="preserve"> and likely solution, together with a timetable indicating the date both a final technical solution and formal </w:delText>
        </w:r>
        <w:r w:rsidRPr="00D24BC7" w:rsidDel="00995765">
          <w:rPr>
            <w:rFonts w:ascii="Arial" w:hAnsi="Arial" w:cs="Arial"/>
            <w:b/>
            <w:highlight w:val="yellow"/>
            <w:rPrChange w:id="620"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1" w:author="Martin Cahill (NESO)" w:date="2025-02-28T15:36:00Z" w16du:dateUtc="2025-02-28T15:36:00Z">
              <w:rPr>
                <w:rFonts w:ascii="Arial" w:hAnsi="Arial" w:cs="Arial"/>
              </w:rPr>
            </w:rPrChange>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D24BC7" w:rsidDel="00995765">
          <w:rPr>
            <w:rFonts w:ascii="Arial" w:hAnsi="Arial" w:cs="Arial"/>
            <w:b/>
            <w:highlight w:val="yellow"/>
            <w:rPrChange w:id="622"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23" w:author="Martin Cahill (NESO)" w:date="2025-02-28T15:36:00Z" w16du:dateUtc="2025-02-28T15:36:00Z">
              <w:rPr>
                <w:rFonts w:ascii="Arial" w:hAnsi="Arial" w:cs="Arial"/>
              </w:rPr>
            </w:rPrChange>
          </w:rPr>
          <w:delText xml:space="preserve"> they shall discuss the terms and conditions of the </w:delText>
        </w:r>
        <w:r w:rsidRPr="00D24BC7" w:rsidDel="00995765">
          <w:rPr>
            <w:rFonts w:ascii="Arial" w:hAnsi="Arial" w:cs="Arial"/>
            <w:b/>
            <w:highlight w:val="yellow"/>
            <w:rPrChange w:id="624"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5" w:author="Martin Cahill (NESO)" w:date="2025-02-28T15:36:00Z" w16du:dateUtc="2025-02-28T15:36:00Z">
              <w:rPr>
                <w:rFonts w:ascii="Arial" w:hAnsi="Arial" w:cs="Arial"/>
              </w:rPr>
            </w:rPrChange>
          </w:rPr>
          <w:delText xml:space="preserve"> such that agreement on the content is agreed prior to release of the final </w:delText>
        </w:r>
        <w:r w:rsidRPr="00D24BC7" w:rsidDel="00995765">
          <w:rPr>
            <w:rFonts w:ascii="Arial" w:hAnsi="Arial" w:cs="Arial"/>
            <w:b/>
            <w:highlight w:val="yellow"/>
            <w:rPrChange w:id="626"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7" w:author="Martin Cahill (NESO)" w:date="2025-02-28T15:36:00Z" w16du:dateUtc="2025-02-28T15:36:00Z">
              <w:rPr>
                <w:rFonts w:ascii="Arial" w:hAnsi="Arial" w:cs="Arial"/>
              </w:rPr>
            </w:rPrChange>
          </w:rPr>
          <w:delText xml:space="preserve">. </w:delText>
        </w:r>
      </w:del>
    </w:p>
    <w:p w14:paraId="34DD9437" w14:textId="312E8075" w:rsidR="00021179" w:rsidRPr="00021179" w:rsidDel="00995765" w:rsidRDefault="00021179" w:rsidP="00021179">
      <w:pPr>
        <w:ind w:left="720"/>
        <w:jc w:val="both"/>
        <w:rPr>
          <w:del w:id="628" w:author="Angela Quinn (NESO)" w:date="2024-10-18T13:01:00Z"/>
          <w:rFonts w:ascii="Arial" w:hAnsi="Arial" w:cs="Arial"/>
        </w:rPr>
      </w:pPr>
    </w:p>
    <w:p w14:paraId="338BD288" w14:textId="472C1A1A" w:rsidR="00021179" w:rsidRPr="00D24BC7" w:rsidDel="00995765" w:rsidRDefault="00021179" w:rsidP="00021179">
      <w:pPr>
        <w:ind w:left="720"/>
        <w:jc w:val="both"/>
        <w:rPr>
          <w:del w:id="629" w:author="Angela Quinn (NESO)" w:date="2024-10-18T13:01:00Z"/>
          <w:rFonts w:ascii="Arial" w:hAnsi="Arial" w:cs="Arial"/>
          <w:highlight w:val="yellow"/>
          <w:rPrChange w:id="630" w:author="Martin Cahill (NESO)" w:date="2025-02-28T15:36:00Z" w16du:dateUtc="2025-02-28T15:36:00Z">
            <w:rPr>
              <w:del w:id="631" w:author="Angela Quinn (NESO)" w:date="2024-10-18T13:01:00Z"/>
              <w:rFonts w:ascii="Arial" w:hAnsi="Arial" w:cs="Arial"/>
            </w:rPr>
          </w:rPrChange>
        </w:rPr>
      </w:pPr>
      <w:del w:id="632" w:author="Angela Quinn (NESO)" w:date="2024-10-18T13:01:00Z">
        <w:r w:rsidRPr="00D24BC7" w:rsidDel="00995765">
          <w:rPr>
            <w:rFonts w:ascii="Arial" w:hAnsi="Arial" w:cs="Arial"/>
            <w:highlight w:val="yellow"/>
            <w:rPrChange w:id="633" w:author="Martin Cahill (NESO)" w:date="2025-02-28T15:36:00Z" w16du:dateUtc="2025-02-28T15:36:00Z">
              <w:rPr>
                <w:rFonts w:ascii="Arial" w:hAnsi="Arial" w:cs="Arial"/>
              </w:rPr>
            </w:rPrChange>
          </w:rPr>
          <w:delText xml:space="preserve">In the case of outcome 2 above on, and from the day </w:delText>
        </w:r>
        <w:r w:rsidRPr="00D24BC7" w:rsidDel="00995765">
          <w:rPr>
            <w:rFonts w:ascii="Arial" w:hAnsi="Arial" w:cs="Arial"/>
            <w:b/>
            <w:highlight w:val="yellow"/>
            <w:rPrChange w:id="634"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35" w:author="Martin Cahill (NESO)" w:date="2025-02-28T15:36:00Z" w16du:dateUtc="2025-02-28T15:36:00Z">
              <w:rPr>
                <w:rFonts w:ascii="Arial" w:hAnsi="Arial" w:cs="Arial"/>
              </w:rPr>
            </w:rPrChange>
          </w:rPr>
          <w:delText xml:space="preserve"> responds to the </w:delText>
        </w:r>
        <w:r w:rsidRPr="00D24BC7" w:rsidDel="00995765">
          <w:rPr>
            <w:rFonts w:ascii="Arial" w:hAnsi="Arial" w:cs="Arial"/>
            <w:b/>
            <w:highlight w:val="yellow"/>
            <w:rPrChange w:id="636"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637" w:author="Martin Cahill (NESO)" w:date="2025-02-28T15:36:00Z" w16du:dateUtc="2025-02-28T15:36:00Z">
              <w:rPr>
                <w:rFonts w:ascii="Arial" w:hAnsi="Arial" w:cs="Arial"/>
              </w:rPr>
            </w:rPrChange>
          </w:rPr>
          <w:delText xml:space="preserve"> with a formal </w:delText>
        </w:r>
        <w:r w:rsidRPr="00D24BC7" w:rsidDel="00995765">
          <w:rPr>
            <w:rFonts w:ascii="Arial" w:hAnsi="Arial" w:cs="Arial"/>
            <w:b/>
            <w:highlight w:val="yellow"/>
            <w:rPrChange w:id="638"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39"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640"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41" w:author="Martin Cahill (NESO)" w:date="2025-02-28T15:36:00Z" w16du:dateUtc="2025-02-28T15:36:00Z">
              <w:rPr>
                <w:rFonts w:ascii="Arial" w:hAnsi="Arial" w:cs="Arial"/>
              </w:rPr>
            </w:rPrChange>
          </w:rPr>
          <w:delText xml:space="preserve"> must ensure that all further offers made to </w:delText>
        </w:r>
        <w:r w:rsidRPr="00D24BC7" w:rsidDel="00995765">
          <w:rPr>
            <w:rFonts w:ascii="Arial" w:hAnsi="Arial" w:cs="Arial"/>
            <w:b/>
            <w:highlight w:val="yellow"/>
            <w:rPrChange w:id="642"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43" w:author="Martin Cahill (NESO)" w:date="2025-02-28T15:36:00Z" w16du:dateUtc="2025-02-28T15:36:00Z">
              <w:rPr>
                <w:rFonts w:ascii="Arial" w:hAnsi="Arial" w:cs="Arial"/>
              </w:rPr>
            </w:rPrChange>
          </w:rPr>
          <w:delText xml:space="preserve"> must be made on the revised terms and conditions as set out in the </w:delText>
        </w:r>
        <w:r w:rsidRPr="00D24BC7" w:rsidDel="00995765">
          <w:rPr>
            <w:rFonts w:ascii="Arial" w:hAnsi="Arial" w:cs="Arial"/>
            <w:b/>
            <w:highlight w:val="yellow"/>
            <w:rPrChange w:id="644"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45"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646"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47" w:author="Martin Cahill (NESO)" w:date="2025-02-28T15:36:00Z" w16du:dateUtc="2025-02-28T15:36:00Z">
              <w:rPr>
                <w:rFonts w:ascii="Arial" w:hAnsi="Arial" w:cs="Arial"/>
              </w:rPr>
            </w:rPrChange>
          </w:rPr>
          <w:delText xml:space="preserve"> will only accept changes to Appendix G made under the existing contracted terms and conditions for up to [ ] months after the </w:delText>
        </w:r>
        <w:r w:rsidRPr="00D24BC7" w:rsidDel="00995765">
          <w:rPr>
            <w:rFonts w:ascii="Arial" w:hAnsi="Arial" w:cs="Arial"/>
            <w:b/>
            <w:highlight w:val="yellow"/>
            <w:rPrChange w:id="648"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49" w:author="Martin Cahill (NESO)" w:date="2025-02-28T15:36:00Z" w16du:dateUtc="2025-02-28T15:36:00Z">
              <w:rPr>
                <w:rFonts w:ascii="Arial" w:hAnsi="Arial" w:cs="Arial"/>
              </w:rPr>
            </w:rPrChange>
          </w:rPr>
          <w:delText xml:space="preserve"> issued their offer to any </w:delText>
        </w:r>
        <w:r w:rsidRPr="00D24BC7" w:rsidDel="00995765">
          <w:rPr>
            <w:rFonts w:ascii="Arial" w:hAnsi="Arial" w:cs="Arial"/>
            <w:b/>
            <w:highlight w:val="yellow"/>
            <w:rPrChange w:id="650"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51" w:author="Martin Cahill (NESO)" w:date="2025-02-28T15:36:00Z" w16du:dateUtc="2025-02-28T15:36:00Z">
              <w:rPr>
                <w:rFonts w:ascii="Arial" w:hAnsi="Arial" w:cs="Arial"/>
              </w:rPr>
            </w:rPrChange>
          </w:rPr>
          <w:delText xml:space="preserve"> where these offers were made prior to the date of the </w:delText>
        </w:r>
        <w:r w:rsidRPr="00D24BC7" w:rsidDel="00995765">
          <w:rPr>
            <w:rFonts w:ascii="Arial" w:hAnsi="Arial" w:cs="Arial"/>
            <w:b/>
            <w:highlight w:val="yellow"/>
            <w:rPrChange w:id="652"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53" w:author="Martin Cahill (NESO)" w:date="2025-02-28T15:36:00Z" w16du:dateUtc="2025-02-28T15:36:00Z">
              <w:rPr>
                <w:rFonts w:ascii="Arial" w:hAnsi="Arial" w:cs="Arial"/>
              </w:rPr>
            </w:rPrChange>
          </w:rPr>
          <w:delText xml:space="preserve">. </w:delText>
        </w:r>
      </w:del>
    </w:p>
    <w:p w14:paraId="16186900" w14:textId="01F23483" w:rsidR="00021179" w:rsidRPr="00D24BC7" w:rsidDel="00995765" w:rsidRDefault="00021179" w:rsidP="00021179">
      <w:pPr>
        <w:ind w:left="720"/>
        <w:jc w:val="both"/>
        <w:rPr>
          <w:del w:id="654" w:author="Angela Quinn (NESO)" w:date="2024-10-18T13:01:00Z"/>
          <w:rFonts w:ascii="Arial" w:hAnsi="Arial" w:cs="Arial"/>
          <w:highlight w:val="yellow"/>
          <w:rPrChange w:id="655" w:author="Martin Cahill (NESO)" w:date="2025-02-28T15:36:00Z" w16du:dateUtc="2025-02-28T15:36:00Z">
            <w:rPr>
              <w:del w:id="656" w:author="Angela Quinn (NESO)" w:date="2024-10-18T13:01:00Z"/>
              <w:rFonts w:ascii="Arial" w:hAnsi="Arial" w:cs="Arial"/>
            </w:rPr>
          </w:rPrChange>
        </w:rPr>
      </w:pPr>
    </w:p>
    <w:p w14:paraId="4180E451" w14:textId="649210CA" w:rsidR="00021179" w:rsidRPr="00D24BC7"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57" w:author="Angela Quinn (NESO)" w:date="2024-10-18T13:01:00Z"/>
          <w:rFonts w:ascii="Arial" w:hAnsi="Arial" w:cs="Arial"/>
          <w:highlight w:val="yellow"/>
          <w:rPrChange w:id="658" w:author="Martin Cahill (NESO)" w:date="2025-02-28T15:36:00Z" w16du:dateUtc="2025-02-28T15:36:00Z">
            <w:rPr>
              <w:del w:id="659" w:author="Angela Quinn (NESO)" w:date="2024-10-18T13:01:00Z"/>
              <w:rFonts w:ascii="Arial" w:hAnsi="Arial" w:cs="Arial"/>
            </w:rPr>
          </w:rPrChange>
        </w:rPr>
      </w:pPr>
      <w:del w:id="660" w:author="Angela Quinn (NESO)" w:date="2024-10-18T13:01:00Z">
        <w:r w:rsidRPr="00D24BC7" w:rsidDel="00995765">
          <w:rPr>
            <w:rFonts w:ascii="Arial" w:hAnsi="Arial" w:cs="Arial"/>
            <w:highlight w:val="yellow"/>
            <w:rPrChange w:id="661"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662" w:author="Martin Cahill (NESO)" w:date="2025-02-28T15:36:00Z" w16du:dateUtc="2025-02-28T15:36:00Z">
              <w:rPr>
                <w:rFonts w:ascii="Arial" w:hAnsi="Arial" w:cs="Arial"/>
                <w:b/>
              </w:rPr>
            </w:rPrChange>
          </w:rPr>
          <w:delText>Developer Capacity</w:delText>
        </w:r>
        <w:r w:rsidRPr="00D24BC7" w:rsidDel="00995765">
          <w:rPr>
            <w:rFonts w:ascii="Arial" w:hAnsi="Arial" w:cs="Arial"/>
            <w:highlight w:val="yellow"/>
            <w:rPrChange w:id="663" w:author="Martin Cahill (NESO)" w:date="2025-02-28T15:36:00Z" w16du:dateUtc="2025-02-28T15:36:00Z">
              <w:rPr>
                <w:rFonts w:ascii="Arial" w:hAnsi="Arial" w:cs="Arial"/>
              </w:rPr>
            </w:rPrChange>
          </w:rPr>
          <w:delText xml:space="preserve"> allocated in Part 1 exceeds the </w:delText>
        </w:r>
        <w:r w:rsidRPr="00D24BC7" w:rsidDel="00995765">
          <w:rPr>
            <w:rFonts w:ascii="Arial" w:hAnsi="Arial" w:cs="Arial"/>
            <w:b/>
            <w:highlight w:val="yellow"/>
            <w:rPrChange w:id="664"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65"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666"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667" w:author="Martin Cahill (NESO)" w:date="2025-02-28T15:36:00Z" w16du:dateUtc="2025-02-28T15:36:00Z">
              <w:rPr>
                <w:rFonts w:ascii="Arial" w:hAnsi="Arial" w:cs="Arial"/>
              </w:rPr>
            </w:rPrChange>
          </w:rPr>
          <w:delText xml:space="preserve"> and;</w:delText>
        </w:r>
      </w:del>
    </w:p>
    <w:p w14:paraId="08C3BD90" w14:textId="356FDC7F"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68" w:author="Angela Quinn (NESO)" w:date="2024-10-18T13:01:00Z"/>
          <w:rFonts w:ascii="Arial" w:hAnsi="Arial" w:cs="Arial"/>
          <w:highlight w:val="yellow"/>
          <w:rPrChange w:id="669" w:author="Martin Cahill (NESO)" w:date="2025-02-28T15:36:00Z" w16du:dateUtc="2025-02-28T15:36:00Z">
            <w:rPr>
              <w:del w:id="670" w:author="Angela Quinn (NESO)" w:date="2024-10-18T13:01:00Z"/>
              <w:rFonts w:ascii="Arial" w:hAnsi="Arial" w:cs="Arial"/>
            </w:rPr>
          </w:rPrChange>
        </w:rPr>
      </w:pPr>
      <w:del w:id="671" w:author="Angela Quinn (NESO)" w:date="2024-10-18T13:01:00Z">
        <w:r w:rsidRPr="00D24BC7" w:rsidDel="00995765">
          <w:rPr>
            <w:rFonts w:ascii="Arial" w:hAnsi="Arial" w:cs="Arial"/>
            <w:highlight w:val="yellow"/>
            <w:rPrChange w:id="672"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73"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74" w:author="Martin Cahill (NESO)" w:date="2025-02-28T15:36:00Z" w16du:dateUtc="2025-02-28T15:36:00Z">
              <w:rPr>
                <w:rFonts w:ascii="Arial" w:hAnsi="Arial" w:cs="Arial"/>
              </w:rPr>
            </w:rPrChange>
          </w:rPr>
          <w:delText xml:space="preserve"> does not provide competent agreed technical data within the specified timescales, or </w:delText>
        </w:r>
      </w:del>
    </w:p>
    <w:p w14:paraId="584BF163" w14:textId="49B3D234"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75" w:author="Angela Quinn (NESO)" w:date="2024-10-18T13:01:00Z"/>
          <w:rFonts w:ascii="Arial" w:hAnsi="Arial" w:cs="Arial"/>
          <w:highlight w:val="yellow"/>
          <w:rPrChange w:id="676" w:author="Martin Cahill (NESO)" w:date="2025-02-28T15:36:00Z" w16du:dateUtc="2025-02-28T15:36:00Z">
            <w:rPr>
              <w:del w:id="677" w:author="Angela Quinn (NESO)" w:date="2024-10-18T13:01:00Z"/>
              <w:rFonts w:ascii="Arial" w:hAnsi="Arial" w:cs="Arial"/>
            </w:rPr>
          </w:rPrChange>
        </w:rPr>
      </w:pPr>
      <w:del w:id="678" w:author="Angela Quinn (NESO)" w:date="2024-10-18T13:01:00Z">
        <w:r w:rsidRPr="00D24BC7" w:rsidDel="00995765">
          <w:rPr>
            <w:rFonts w:ascii="Arial" w:hAnsi="Arial" w:cs="Arial"/>
            <w:highlight w:val="yellow"/>
            <w:rPrChange w:id="679"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80"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81" w:author="Martin Cahill (NESO)" w:date="2025-02-28T15:36:00Z" w16du:dateUtc="2025-02-28T15:36:00Z">
              <w:rPr>
                <w:rFonts w:ascii="Arial" w:hAnsi="Arial" w:cs="Arial"/>
              </w:rPr>
            </w:rPrChange>
          </w:rPr>
          <w:delText xml:space="preserve"> chooses not to accept the terms of any resultant </w:delText>
        </w:r>
        <w:r w:rsidRPr="00D24BC7" w:rsidDel="00995765">
          <w:rPr>
            <w:rFonts w:ascii="Arial" w:hAnsi="Arial" w:cs="Arial"/>
            <w:b/>
            <w:highlight w:val="yellow"/>
            <w:rPrChange w:id="682"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83" w:author="Martin Cahill (NESO)" w:date="2025-02-28T15:36:00Z" w16du:dateUtc="2025-02-28T15:36:00Z">
              <w:rPr>
                <w:rFonts w:ascii="Arial" w:hAnsi="Arial" w:cs="Arial"/>
              </w:rPr>
            </w:rPrChange>
          </w:rPr>
          <w:delText xml:space="preserve">, </w:delText>
        </w:r>
      </w:del>
    </w:p>
    <w:p w14:paraId="74784604" w14:textId="1293EEF5" w:rsidR="00021179" w:rsidRPr="00D24BC7"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684" w:author="Angela Quinn (NESO)" w:date="2024-10-18T13:01:00Z"/>
          <w:rFonts w:ascii="Arial" w:hAnsi="Arial" w:cs="Arial"/>
          <w:highlight w:val="yellow"/>
          <w:rPrChange w:id="685" w:author="Martin Cahill (NESO)" w:date="2025-02-28T15:36:00Z" w16du:dateUtc="2025-02-28T15:36:00Z">
            <w:rPr>
              <w:del w:id="686" w:author="Angela Quinn (NESO)" w:date="2024-10-18T13:01:00Z"/>
              <w:rFonts w:ascii="Arial" w:hAnsi="Arial" w:cs="Arial"/>
            </w:rPr>
          </w:rPrChange>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87" w:author="Angela Quinn (NESO)" w:date="2024-10-18T13:01:00Z"/>
          <w:rFonts w:ascii="Arial" w:hAnsi="Arial" w:cs="Arial"/>
        </w:rPr>
      </w:pPr>
      <w:del w:id="688" w:author="Angela Quinn (NESO)" w:date="2024-10-18T13:01:00Z">
        <w:r w:rsidRPr="00D24BC7" w:rsidDel="00021179">
          <w:rPr>
            <w:rFonts w:ascii="Arial" w:hAnsi="Arial" w:cs="Arial"/>
            <w:highlight w:val="yellow"/>
            <w:rPrChange w:id="689" w:author="Martin Cahill (NESO)" w:date="2025-02-28T15:36:00Z" w16du:dateUtc="2025-02-28T15:36:00Z">
              <w:rPr>
                <w:rFonts w:ascii="Arial" w:hAnsi="Arial" w:cs="Arial"/>
              </w:rPr>
            </w:rPrChange>
          </w:rPr>
          <w:delText xml:space="preserve">then any further offers the </w:delText>
        </w:r>
        <w:r w:rsidRPr="00D24BC7" w:rsidDel="00021179">
          <w:rPr>
            <w:rFonts w:ascii="Arial" w:hAnsi="Arial" w:cs="Arial"/>
            <w:b/>
            <w:bCs/>
            <w:highlight w:val="yellow"/>
            <w:rPrChange w:id="690"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691" w:author="Martin Cahill (NESO)" w:date="2025-02-28T15:36:00Z" w16du:dateUtc="2025-02-28T15:36:00Z">
              <w:rPr>
                <w:rFonts w:ascii="Arial" w:hAnsi="Arial" w:cs="Arial"/>
              </w:rPr>
            </w:rPrChange>
          </w:rPr>
          <w:delText xml:space="preserve"> makes to new </w:delText>
        </w:r>
        <w:r w:rsidRPr="00D24BC7" w:rsidDel="00021179">
          <w:rPr>
            <w:rFonts w:ascii="Arial" w:hAnsi="Arial" w:cs="Arial"/>
            <w:b/>
            <w:bCs/>
            <w:highlight w:val="yellow"/>
            <w:rPrChange w:id="692"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693" w:author="Martin Cahill (NESO)" w:date="2025-02-28T15:36:00Z" w16du:dateUtc="2025-02-28T15:36:00Z">
              <w:rPr>
                <w:rFonts w:ascii="Arial" w:hAnsi="Arial" w:cs="Arial"/>
              </w:rPr>
            </w:rPrChange>
          </w:rPr>
          <w:delText xml:space="preserve"> will be subject to an </w:delText>
        </w:r>
        <w:r w:rsidRPr="00D24BC7" w:rsidDel="00021179">
          <w:rPr>
            <w:rFonts w:ascii="Arial" w:hAnsi="Arial" w:cs="Arial"/>
            <w:b/>
            <w:bCs/>
            <w:highlight w:val="yellow"/>
            <w:rPrChange w:id="694" w:author="Martin Cahill (NESO)" w:date="2025-02-28T15:36:00Z" w16du:dateUtc="2025-02-28T15:36:00Z">
              <w:rPr>
                <w:rFonts w:ascii="Arial" w:hAnsi="Arial" w:cs="Arial"/>
                <w:b/>
                <w:bCs/>
              </w:rPr>
            </w:rPrChange>
          </w:rPr>
          <w:delText>Evaluation of Transmission Impact</w:delText>
        </w:r>
        <w:r w:rsidRPr="00D24BC7" w:rsidDel="00021179">
          <w:rPr>
            <w:rFonts w:ascii="Arial" w:hAnsi="Arial" w:cs="Arial"/>
            <w:highlight w:val="yellow"/>
            <w:rPrChange w:id="695" w:author="Martin Cahill (NESO)" w:date="2025-02-28T15:36:00Z" w16du:dateUtc="2025-02-28T15:36:00Z">
              <w:rPr>
                <w:rFonts w:ascii="Arial" w:hAnsi="Arial" w:cs="Arial"/>
              </w:rPr>
            </w:rPrChange>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lastRenderedPageBreak/>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that;</w:t>
      </w:r>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D24BC7" w:rsidDel="00995765" w:rsidRDefault="00021179" w:rsidP="00021179">
      <w:pPr>
        <w:numPr>
          <w:ilvl w:val="2"/>
          <w:numId w:val="8"/>
        </w:numPr>
        <w:spacing w:line="276" w:lineRule="auto"/>
        <w:ind w:left="1584"/>
        <w:jc w:val="both"/>
        <w:rPr>
          <w:del w:id="696" w:author="Angela Quinn (NESO)" w:date="2024-10-18T13:01:00Z"/>
          <w:rFonts w:ascii="Arial" w:hAnsi="Arial" w:cs="Arial"/>
          <w:highlight w:val="yellow"/>
          <w:rPrChange w:id="697" w:author="Martin Cahill (NESO)" w:date="2025-02-28T15:36:00Z" w16du:dateUtc="2025-02-28T15:36:00Z">
            <w:rPr>
              <w:del w:id="698" w:author="Angela Quinn (NESO)" w:date="2024-10-18T13:01:00Z"/>
              <w:rFonts w:ascii="Arial" w:hAnsi="Arial" w:cs="Arial"/>
            </w:rPr>
          </w:rPrChange>
        </w:rPr>
      </w:pPr>
      <w:del w:id="699" w:author="Angela Quinn (NESO)" w:date="2024-10-18T13:01:00Z">
        <w:r w:rsidRPr="00D24BC7" w:rsidDel="00995765">
          <w:rPr>
            <w:rFonts w:ascii="Arial" w:hAnsi="Arial" w:cs="Arial"/>
            <w:highlight w:val="yellow"/>
            <w:rPrChange w:id="700"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701"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702" w:author="Martin Cahill (NESO)" w:date="2025-02-28T15:36:00Z" w16du:dateUtc="2025-02-28T15:36:00Z">
              <w:rPr>
                <w:rFonts w:ascii="Arial" w:hAnsi="Arial" w:cs="Arial"/>
              </w:rPr>
            </w:rPrChange>
          </w:rPr>
          <w:delText xml:space="preserve"> is breached there is a requirement to notify </w:delText>
        </w:r>
        <w:r w:rsidRPr="00D24BC7" w:rsidDel="00995765">
          <w:rPr>
            <w:rFonts w:ascii="Arial" w:hAnsi="Arial" w:cs="Arial"/>
            <w:b/>
            <w:highlight w:val="yellow"/>
            <w:rPrChange w:id="70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704" w:author="Martin Cahill (NESO)" w:date="2025-02-28T15:36:00Z" w16du:dateUtc="2025-02-28T15:36:00Z">
              <w:rPr>
                <w:rFonts w:ascii="Arial" w:hAnsi="Arial" w:cs="Arial"/>
              </w:rPr>
            </w:rPrChange>
          </w:rPr>
          <w:delText xml:space="preserve"> – please refer to the </w:delText>
        </w:r>
        <w:r w:rsidRPr="00D24BC7" w:rsidDel="00995765">
          <w:rPr>
            <w:rFonts w:ascii="Arial" w:hAnsi="Arial" w:cs="Arial"/>
            <w:b/>
            <w:highlight w:val="yellow"/>
            <w:rPrChange w:id="705" w:author="Martin Cahill (NESO)" w:date="2025-02-28T15:36:00Z" w16du:dateUtc="2025-02-28T15:36:00Z">
              <w:rPr>
                <w:rFonts w:ascii="Arial" w:hAnsi="Arial" w:cs="Arial"/>
                <w:b/>
              </w:rPr>
            </w:rPrChange>
          </w:rPr>
          <w:delText>Materiality Trigger Process</w:delText>
        </w:r>
        <w:r w:rsidRPr="00D24BC7" w:rsidDel="00995765">
          <w:rPr>
            <w:rFonts w:ascii="Arial" w:hAnsi="Arial" w:cs="Arial"/>
            <w:highlight w:val="yellow"/>
            <w:rPrChange w:id="706" w:author="Martin Cahill (NESO)" w:date="2025-02-28T15:36:00Z" w16du:dateUtc="2025-02-28T15:36:00Z">
              <w:rPr>
                <w:rFonts w:ascii="Arial" w:hAnsi="Arial" w:cs="Arial"/>
              </w:rPr>
            </w:rPrChange>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224BFF48" w:rsidR="00021179" w:rsidRPr="00D24BC7" w:rsidDel="00D24BC7" w:rsidRDefault="00021179" w:rsidP="00021179">
      <w:pPr>
        <w:pStyle w:val="ListParagraph"/>
        <w:numPr>
          <w:ilvl w:val="0"/>
          <w:numId w:val="7"/>
        </w:numPr>
        <w:spacing w:line="276" w:lineRule="auto"/>
        <w:ind w:left="1080"/>
        <w:contextualSpacing/>
        <w:jc w:val="both"/>
        <w:rPr>
          <w:del w:id="707" w:author="Martin Cahill (NESO)" w:date="2025-02-28T15:34:00Z" w16du:dateUtc="2025-02-28T15:34:00Z"/>
          <w:rFonts w:ascii="Arial" w:hAnsi="Arial" w:cs="Arial"/>
          <w:highlight w:val="cyan"/>
          <w:rPrChange w:id="708" w:author="Martin Cahill (NESO)" w:date="2025-02-28T15:34:00Z" w16du:dateUtc="2025-02-28T15:34:00Z">
            <w:rPr>
              <w:del w:id="709" w:author="Martin Cahill (NESO)" w:date="2025-02-28T15:34:00Z" w16du:dateUtc="2025-02-28T15:34:00Z"/>
              <w:rFonts w:ascii="Arial" w:hAnsi="Arial" w:cs="Arial"/>
            </w:rPr>
          </w:rPrChange>
        </w:rPr>
      </w:pPr>
      <w:del w:id="710" w:author="Martin Cahill (NESO)" w:date="2025-02-28T15:34:00Z" w16du:dateUtc="2025-02-28T15:34:00Z">
        <w:r w:rsidRPr="00D24BC7" w:rsidDel="00D24BC7">
          <w:rPr>
            <w:rFonts w:ascii="Arial" w:hAnsi="Arial" w:cs="Arial"/>
            <w:highlight w:val="cyan"/>
            <w:rPrChange w:id="711" w:author="Martin Cahill (NESO)" w:date="2025-02-28T15:34:00Z" w16du:dateUtc="2025-02-28T15:34:00Z">
              <w:rPr>
                <w:rFonts w:ascii="Arial" w:hAnsi="Arial" w:cs="Arial"/>
              </w:rPr>
            </w:rPrChange>
          </w:rPr>
          <w:delText xml:space="preserve">For the purposes of the </w:delText>
        </w:r>
        <w:r w:rsidRPr="00D24BC7" w:rsidDel="00D24BC7">
          <w:rPr>
            <w:rFonts w:ascii="Arial" w:hAnsi="Arial" w:cs="Arial"/>
            <w:b/>
            <w:highlight w:val="cyan"/>
            <w:rPrChange w:id="712" w:author="Martin Cahill (NESO)" w:date="2025-02-28T15:34:00Z" w16du:dateUtc="2025-02-28T15:34:00Z">
              <w:rPr>
                <w:rFonts w:ascii="Arial" w:hAnsi="Arial" w:cs="Arial"/>
                <w:b/>
              </w:rPr>
            </w:rPrChange>
          </w:rPr>
          <w:delText>Evaluation of Transmission Impact</w:delText>
        </w:r>
        <w:r w:rsidRPr="00D24BC7" w:rsidDel="00D24BC7">
          <w:rPr>
            <w:rFonts w:ascii="Arial" w:hAnsi="Arial" w:cs="Arial"/>
            <w:highlight w:val="cyan"/>
            <w:rPrChange w:id="713" w:author="Martin Cahill (NESO)" w:date="2025-02-28T15:34:00Z" w16du:dateUtc="2025-02-28T15:34:00Z">
              <w:rPr>
                <w:rFonts w:ascii="Arial" w:hAnsi="Arial" w:cs="Arial"/>
              </w:rPr>
            </w:rPrChange>
          </w:rPr>
          <w:delText xml:space="preserve"> and unless otherwise indicated by </w:delText>
        </w:r>
        <w:r w:rsidRPr="00D24BC7" w:rsidDel="00D24BC7">
          <w:rPr>
            <w:rFonts w:ascii="Arial" w:hAnsi="Arial" w:cs="Arial"/>
            <w:b/>
            <w:highlight w:val="cyan"/>
            <w:rPrChange w:id="714" w:author="Martin Cahill (NESO)" w:date="2025-02-28T15:34:00Z" w16du:dateUtc="2025-02-28T15:34:00Z">
              <w:rPr>
                <w:rFonts w:ascii="Arial" w:hAnsi="Arial" w:cs="Arial"/>
                <w:b/>
              </w:rPr>
            </w:rPrChange>
          </w:rPr>
          <w:delText>The Company</w:delText>
        </w:r>
        <w:r w:rsidRPr="00D24BC7" w:rsidDel="00D24BC7">
          <w:rPr>
            <w:rFonts w:ascii="Arial" w:hAnsi="Arial" w:cs="Arial"/>
            <w:highlight w:val="cyan"/>
            <w:rPrChange w:id="715" w:author="Martin Cahill (NESO)" w:date="2025-02-28T15:34:00Z" w16du:dateUtc="2025-02-28T15:34:00Z">
              <w:rPr>
                <w:rFonts w:ascii="Arial" w:hAnsi="Arial" w:cs="Arial"/>
              </w:rPr>
            </w:rPrChange>
          </w:rPr>
          <w:delText xml:space="preserve"> under </w:delText>
        </w:r>
        <w:r w:rsidRPr="00D24BC7" w:rsidDel="00D24BC7">
          <w:rPr>
            <w:rFonts w:ascii="Arial" w:hAnsi="Arial" w:cs="Arial"/>
            <w:b/>
            <w:highlight w:val="cyan"/>
            <w:rPrChange w:id="716" w:author="Martin Cahill (NESO)" w:date="2025-02-28T15:34:00Z" w16du:dateUtc="2025-02-28T15:34:00Z">
              <w:rPr>
                <w:rFonts w:ascii="Arial" w:hAnsi="Arial" w:cs="Arial"/>
                <w:b/>
              </w:rPr>
            </w:rPrChange>
          </w:rPr>
          <w:delText>CUSC</w:delText>
        </w:r>
        <w:r w:rsidRPr="00D24BC7" w:rsidDel="00D24BC7">
          <w:rPr>
            <w:rFonts w:ascii="Arial" w:hAnsi="Arial" w:cs="Arial"/>
            <w:highlight w:val="cyan"/>
            <w:rPrChange w:id="717" w:author="Martin Cahill (NESO)" w:date="2025-02-28T15:34:00Z" w16du:dateUtc="2025-02-28T15:34:00Z">
              <w:rPr>
                <w:rFonts w:ascii="Arial" w:hAnsi="Arial" w:cs="Arial"/>
              </w:rPr>
            </w:rPrChange>
          </w:rPr>
          <w:delText xml:space="preserve"> 6.5.1(b), </w:delText>
        </w:r>
        <w:r w:rsidRPr="00D24BC7" w:rsidDel="00D24BC7">
          <w:rPr>
            <w:rFonts w:ascii="Arial" w:hAnsi="Arial" w:cs="Arial"/>
            <w:b/>
            <w:highlight w:val="cyan"/>
            <w:rPrChange w:id="718" w:author="Martin Cahill (NESO)" w:date="2025-02-28T15:34:00Z" w16du:dateUtc="2025-02-28T15:34:00Z">
              <w:rPr>
                <w:rFonts w:ascii="Arial" w:hAnsi="Arial" w:cs="Arial"/>
                <w:b/>
              </w:rPr>
            </w:rPrChange>
          </w:rPr>
          <w:delText>Embedded Power Stations</w:delText>
        </w:r>
        <w:r w:rsidRPr="00D24BC7" w:rsidDel="00D24BC7">
          <w:rPr>
            <w:rFonts w:ascii="Arial" w:hAnsi="Arial" w:cs="Arial"/>
            <w:highlight w:val="cyan"/>
            <w:rPrChange w:id="719" w:author="Martin Cahill (NESO)" w:date="2025-02-28T15:34:00Z" w16du:dateUtc="2025-02-28T15:34:00Z">
              <w:rPr>
                <w:rFonts w:ascii="Arial" w:hAnsi="Arial" w:cs="Arial"/>
              </w:rPr>
            </w:rPrChange>
          </w:rPr>
          <w:delText xml:space="preserve"> of 1MW and above will be deemed to have an impact on the </w:delText>
        </w:r>
        <w:r w:rsidRPr="00D24BC7" w:rsidDel="00D24BC7">
          <w:rPr>
            <w:rFonts w:ascii="Arial" w:hAnsi="Arial" w:cs="Arial"/>
            <w:b/>
            <w:highlight w:val="cyan"/>
            <w:rPrChange w:id="720" w:author="Martin Cahill (NESO)" w:date="2025-02-28T15:34:00Z" w16du:dateUtc="2025-02-28T15:34:00Z">
              <w:rPr>
                <w:rFonts w:ascii="Arial" w:hAnsi="Arial" w:cs="Arial"/>
                <w:b/>
              </w:rPr>
            </w:rPrChange>
          </w:rPr>
          <w:delText>National Electricity Transmission System</w:delText>
        </w:r>
        <w:r w:rsidRPr="00D24BC7" w:rsidDel="00D24BC7">
          <w:rPr>
            <w:rFonts w:ascii="Arial" w:hAnsi="Arial" w:cs="Arial"/>
            <w:highlight w:val="cyan"/>
            <w:rPrChange w:id="721" w:author="Martin Cahill (NESO)" w:date="2025-02-28T15:34:00Z" w16du:dateUtc="2025-02-28T15:34:00Z">
              <w:rPr>
                <w:rFonts w:ascii="Arial" w:hAnsi="Arial" w:cs="Arial"/>
              </w:rPr>
            </w:rPrChange>
          </w:rPr>
          <w:delText xml:space="preserve"> and must be included in Appendix G Schedule 1.</w:delText>
        </w:r>
      </w:del>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7"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lastRenderedPageBreak/>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722" w:author="Angela Quinn (NESO)" w:date="2024-10-18T13:01:00Z">
        <w:r w:rsidRPr="00D24BC7" w:rsidDel="00995765">
          <w:rPr>
            <w:rFonts w:ascii="Arial" w:hAnsi="Arial" w:cs="Arial"/>
            <w:highlight w:val="yellow"/>
            <w:rPrChange w:id="723"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24" w:author="Martin Cahill (NESO)" w:date="2025-02-28T15:37:00Z" w16du:dateUtc="2025-02-28T15:37:00Z">
              <w:rPr>
                <w:rFonts w:ascii="Arial" w:hAnsi="Arial" w:cs="Arial"/>
                <w:b/>
              </w:rPr>
            </w:rPrChange>
          </w:rPr>
          <w:delText>Materiality Trigger</w:delText>
        </w:r>
        <w:r w:rsidRPr="00D24BC7" w:rsidDel="00995765">
          <w:rPr>
            <w:rFonts w:ascii="Arial" w:hAnsi="Arial" w:cs="Arial"/>
            <w:highlight w:val="yellow"/>
            <w:rPrChange w:id="725" w:author="Martin Cahill (NESO)" w:date="2025-02-28T15:37:00Z" w16du:dateUtc="2025-02-28T15:37:00Z">
              <w:rPr>
                <w:rFonts w:ascii="Arial" w:hAnsi="Arial" w:cs="Arial"/>
              </w:rPr>
            </w:rPrChange>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is;</w:t>
      </w:r>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Eight (8) breaches within a twelve (12) month period. </w:t>
      </w:r>
    </w:p>
    <w:p w14:paraId="24795954" w14:textId="607F378D" w:rsidR="00021179" w:rsidRPr="00D24BC7" w:rsidRDefault="00021179" w:rsidP="00021179">
      <w:pPr>
        <w:ind w:left="1080"/>
        <w:jc w:val="both"/>
        <w:rPr>
          <w:rFonts w:ascii="Arial" w:hAnsi="Arial" w:cs="Arial"/>
          <w:highlight w:val="yellow"/>
          <w:rPrChange w:id="726" w:author="Martin Cahill (NESO)" w:date="2025-02-28T15:37:00Z" w16du:dateUtc="2025-02-28T15:37:00Z">
            <w:rPr>
              <w:rFonts w:ascii="Arial" w:hAnsi="Arial" w:cs="Arial"/>
            </w:rPr>
          </w:rPrChange>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727" w:author="Angela Quinn (NESO)" w:date="2024-10-18T13:01:00Z">
        <w:r w:rsidRPr="00021179" w:rsidDel="00995765">
          <w:rPr>
            <w:rFonts w:ascii="Arial" w:hAnsi="Arial" w:cs="Arial"/>
          </w:rPr>
          <w:delText xml:space="preserve"> </w:delText>
        </w:r>
        <w:r w:rsidRPr="00D24BC7" w:rsidDel="00995765">
          <w:rPr>
            <w:rFonts w:ascii="Arial" w:hAnsi="Arial" w:cs="Arial"/>
            <w:highlight w:val="yellow"/>
            <w:rPrChange w:id="728"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29" w:author="Martin Cahill (NESO)" w:date="2025-02-28T15:37:00Z" w16du:dateUtc="2025-02-28T15:37:00Z">
              <w:rPr>
                <w:rFonts w:ascii="Arial" w:hAnsi="Arial" w:cs="Arial"/>
                <w:b/>
              </w:rPr>
            </w:rPrChange>
          </w:rPr>
          <w:delText>Materiality Trigger</w:delText>
        </w:r>
      </w:del>
      <w:r w:rsidRPr="00D24BC7">
        <w:rPr>
          <w:rFonts w:ascii="Arial" w:hAnsi="Arial" w:cs="Arial"/>
          <w:highlight w:val="yellow"/>
          <w:rPrChange w:id="730" w:author="Martin Cahill (NESO)" w:date="2025-02-28T15:37:00Z" w16du:dateUtc="2025-02-28T15:37:00Z">
            <w:rPr>
              <w:rFonts w:ascii="Arial" w:hAnsi="Arial" w:cs="Arial"/>
            </w:rPr>
          </w:rPrChange>
        </w:rPr>
        <w:t>.</w:t>
      </w:r>
      <w:r w:rsidR="00484721" w:rsidRPr="00D24BC7">
        <w:rPr>
          <w:rFonts w:ascii="Arial" w:hAnsi="Arial" w:cs="Arial"/>
          <w:highlight w:val="yellow"/>
          <w:rPrChange w:id="731" w:author="Martin Cahill (NESO)" w:date="2025-02-28T15:37:00Z" w16du:dateUtc="2025-02-28T15:37:00Z">
            <w:rPr>
              <w:rFonts w:ascii="Arial" w:hAnsi="Arial" w:cs="Arial"/>
            </w:rPr>
          </w:rPrChange>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732" w:author="Angela Quinn (NESO)" w:date="2024-10-18T13:01:00Z">
        <w:r w:rsidRPr="00D24BC7" w:rsidDel="0079394A">
          <w:rPr>
            <w:rFonts w:ascii="Arial" w:hAnsi="Arial" w:cs="Arial"/>
            <w:highlight w:val="yellow"/>
            <w:rPrChange w:id="733" w:author="Martin Cahill (NESO)" w:date="2025-02-28T15:37:00Z" w16du:dateUtc="2025-02-28T15:37:00Z">
              <w:rPr>
                <w:rFonts w:ascii="Arial" w:hAnsi="Arial" w:cs="Arial"/>
              </w:rPr>
            </w:rPrChange>
          </w:rPr>
          <w:delText xml:space="preserve">and </w:delText>
        </w:r>
        <w:r w:rsidRPr="00D24BC7" w:rsidDel="0079394A">
          <w:rPr>
            <w:rFonts w:ascii="Arial" w:hAnsi="Arial" w:cs="Arial"/>
            <w:b/>
            <w:highlight w:val="yellow"/>
            <w:rPrChange w:id="734" w:author="Martin Cahill (NESO)" w:date="2025-02-28T15:37:00Z" w16du:dateUtc="2025-02-28T15:37:00Z">
              <w:rPr>
                <w:rFonts w:ascii="Arial" w:hAnsi="Arial" w:cs="Arial"/>
                <w:b/>
              </w:rPr>
            </w:rPrChange>
          </w:rPr>
          <w:delText>Materiality Trigger</w:delText>
        </w:r>
        <w:r w:rsidRPr="00D24BC7" w:rsidDel="0079394A">
          <w:rPr>
            <w:rFonts w:ascii="Arial" w:hAnsi="Arial" w:cs="Arial"/>
            <w:highlight w:val="yellow"/>
            <w:rPrChange w:id="735" w:author="Martin Cahill (NESO)" w:date="2025-02-28T15:37:00Z" w16du:dateUtc="2025-02-28T15:37:00Z">
              <w:rPr>
                <w:rFonts w:ascii="Arial" w:hAnsi="Arial" w:cs="Arial"/>
              </w:rPr>
            </w:rPrChange>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04778" w14:textId="77777777" w:rsidR="00CC0166" w:rsidRDefault="00CC0166">
      <w:r>
        <w:separator/>
      </w:r>
    </w:p>
  </w:endnote>
  <w:endnote w:type="continuationSeparator" w:id="0">
    <w:p w14:paraId="0DC46F9E" w14:textId="77777777" w:rsidR="00CC0166" w:rsidRDefault="00CC0166">
      <w:r>
        <w:continuationSeparator/>
      </w:r>
    </w:p>
  </w:endnote>
  <w:endnote w:type="continuationNotice" w:id="1">
    <w:p w14:paraId="06C4882B" w14:textId="77777777" w:rsidR="00CC0166" w:rsidRDefault="00CC0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44B44B68" w:rsidR="00680F53" w:rsidRDefault="00421D35" w:rsidP="00680F53">
        <w:pPr>
          <w:pStyle w:val="Footer"/>
          <w:jc w:val="center"/>
        </w:pPr>
        <w:r>
          <w:rPr>
            <w:noProof/>
          </w:rPr>
          <w:tab/>
        </w:r>
        <w:r>
          <w:rPr>
            <w:noProof/>
          </w:rPr>
          <w:tab/>
        </w:r>
        <w:del w:id="124" w:author="Guidance" w:date="2025-03-04T09:26:00Z" w16du:dateUtc="2025-03-04T09:26:00Z">
          <w:r w:rsidR="00E85586" w:rsidDel="003B0E67">
            <w:rPr>
              <w:noProof/>
            </w:rPr>
            <w:delText>V2</w:delText>
          </w:r>
          <w:r w:rsidR="00A90FA4" w:rsidDel="003B0E67">
            <w:rPr>
              <w:noProof/>
            </w:rPr>
            <w:delText xml:space="preserve"> </w:delText>
          </w:r>
        </w:del>
        <w:ins w:id="125" w:author="Guidance" w:date="2025-03-04T09:26:00Z" w16du:dateUtc="2025-03-04T09:26:00Z">
          <w:r w:rsidR="003B0E67">
            <w:rPr>
              <w:noProof/>
            </w:rPr>
            <w:t>V</w:t>
          </w:r>
          <w:r w:rsidR="003B0E67">
            <w:rPr>
              <w:noProof/>
            </w:rPr>
            <w:t>x</w:t>
          </w:r>
          <w:r w:rsidR="003B0E67">
            <w:rPr>
              <w:noProof/>
            </w:rPr>
            <w:t xml:space="preserve"> </w:t>
          </w:r>
        </w:ins>
        <w:r w:rsidR="00A90FA4">
          <w:rPr>
            <w:noProof/>
          </w:rPr>
          <w:t xml:space="preserve">– </w:t>
        </w:r>
        <w:del w:id="126" w:author="Guidance" w:date="2025-03-04T09:26:00Z" w16du:dateUtc="2025-03-04T09:26:00Z">
          <w:r w:rsidR="009C0F17" w:rsidDel="003B0E67">
            <w:rPr>
              <w:noProof/>
            </w:rPr>
            <w:delText>1 October 2024</w:delText>
          </w:r>
        </w:del>
        <w:ins w:id="127" w:author="Guidance" w:date="2025-03-04T09:26:00Z" w16du:dateUtc="2025-03-04T09:26:00Z">
          <w:r w:rsidR="003B0E67">
            <w:rPr>
              <w:noProof/>
            </w:rPr>
            <w:t>x</w:t>
          </w:r>
        </w:ins>
        <w:r w:rsidR="00E85586" w:rsidDel="00E85586">
          <w:rPr>
            <w:noProof/>
          </w:rPr>
          <w:t xml:space="preserve"> </w:t>
        </w:r>
      </w:p>
    </w:sdtContent>
  </w:sdt>
  <w:p w14:paraId="55ACD48E" w14:textId="20BD8B21" w:rsidR="00D20C7A" w:rsidRDefault="00D20C7A">
    <w:pPr>
      <w:pStyle w:val="BodyText"/>
      <w:kinsoku w:val="0"/>
      <w:overflowPunct w:val="0"/>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6DDD7829" w:rsidR="00F32883" w:rsidRDefault="008B0860" w:rsidP="00F32883">
        <w:pPr>
          <w:pStyle w:val="Footer"/>
          <w:jc w:val="center"/>
        </w:pPr>
        <w:r>
          <w:rPr>
            <w:noProof/>
          </w:rPr>
          <w:tab/>
          <w:t xml:space="preserve">                                                                                                                                                 </w:t>
        </w:r>
        <w:r w:rsidR="00AD15F6">
          <w:rPr>
            <w:noProof/>
          </w:rPr>
          <w:t>V</w:t>
        </w:r>
        <w:ins w:id="130" w:author="Guidance" w:date="2025-03-04T09:26:00Z" w16du:dateUtc="2025-03-04T09:26:00Z">
          <w:r w:rsidR="003B0E67">
            <w:rPr>
              <w:noProof/>
            </w:rPr>
            <w:t>x</w:t>
          </w:r>
        </w:ins>
        <w:del w:id="131" w:author="Guidance" w:date="2025-03-04T09:26:00Z" w16du:dateUtc="2025-03-04T09:26:00Z">
          <w:r w:rsidR="00AD15F6" w:rsidDel="003B0E67">
            <w:rPr>
              <w:noProof/>
            </w:rPr>
            <w:delText>2</w:delText>
          </w:r>
        </w:del>
        <w:r>
          <w:rPr>
            <w:noProof/>
          </w:rPr>
          <w:t xml:space="preserve"> – </w:t>
        </w:r>
        <w:del w:id="132" w:author="Guidance" w:date="2025-03-04T09:26:00Z" w16du:dateUtc="2025-03-04T09:26:00Z">
          <w:r w:rsidR="009C0F17" w:rsidDel="003B0E67">
            <w:rPr>
              <w:noProof/>
            </w:rPr>
            <w:delText>1 October</w:delText>
          </w:r>
          <w:r w:rsidDel="003B0E67">
            <w:rPr>
              <w:noProof/>
            </w:rPr>
            <w:delText xml:space="preserve"> 2024</w:delText>
          </w:r>
        </w:del>
        <w:ins w:id="133" w:author="Guidance" w:date="2025-03-04T09:26:00Z" w16du:dateUtc="2025-03-04T09:26:00Z">
          <w:r w:rsidR="003B0E67">
            <w:rPr>
              <w:noProof/>
            </w:rPr>
            <w:t>x</w:t>
          </w:r>
        </w:ins>
      </w:p>
    </w:sdtContent>
  </w:sdt>
  <w:p w14:paraId="69FB8682" w14:textId="77777777" w:rsidR="00F32883" w:rsidRDefault="00F32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135227"/>
      <w:docPartObj>
        <w:docPartGallery w:val="Page Numbers (Bottom of Page)"/>
        <w:docPartUnique/>
      </w:docPartObj>
    </w:sdtPr>
    <w:sdtEndPr>
      <w:rPr>
        <w:noProof/>
      </w:rPr>
    </w:sdtEndPr>
    <w:sdtContent>
      <w:p w14:paraId="69970D4F" w14:textId="39099AC4"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w:t>
        </w:r>
        <w:del w:id="400" w:author="Guidance" w:date="2025-03-04T09:26:00Z" w16du:dateUtc="2025-03-04T09:26:00Z">
          <w:r w:rsidR="00E740B5" w:rsidDel="003B0E67">
            <w:rPr>
              <w:noProof/>
            </w:rPr>
            <w:delText>v</w:delText>
          </w:r>
          <w:r w:rsidR="00004D64" w:rsidDel="003B0E67">
            <w:rPr>
              <w:noProof/>
            </w:rPr>
            <w:delText>2</w:delText>
          </w:r>
          <w:r w:rsidR="00E740B5" w:rsidDel="003B0E67">
            <w:rPr>
              <w:noProof/>
            </w:rPr>
            <w:delText xml:space="preserve"> </w:delText>
          </w:r>
        </w:del>
        <w:ins w:id="401" w:author="Guidance" w:date="2025-03-04T09:26:00Z" w16du:dateUtc="2025-03-04T09:26:00Z">
          <w:r w:rsidR="003B0E67">
            <w:rPr>
              <w:noProof/>
            </w:rPr>
            <w:t>v</w:t>
          </w:r>
          <w:r w:rsidR="003B0E67">
            <w:rPr>
              <w:noProof/>
            </w:rPr>
            <w:t>x</w:t>
          </w:r>
          <w:r w:rsidR="003B0E67">
            <w:rPr>
              <w:noProof/>
            </w:rPr>
            <w:t xml:space="preserve"> </w:t>
          </w:r>
        </w:ins>
        <w:r w:rsidR="00E740B5">
          <w:rPr>
            <w:noProof/>
          </w:rPr>
          <w:t xml:space="preserve">– </w:t>
        </w:r>
        <w:del w:id="402" w:author="Guidance" w:date="2025-03-04T09:26:00Z" w16du:dateUtc="2025-03-04T09:26:00Z">
          <w:r w:rsidR="009C0F17" w:rsidDel="003B0E67">
            <w:rPr>
              <w:noProof/>
            </w:rPr>
            <w:delText>1 October 2024</w:delText>
          </w:r>
        </w:del>
        <w:ins w:id="403" w:author="Guidance" w:date="2025-03-04T09:26:00Z" w16du:dateUtc="2025-03-04T09:26:00Z">
          <w:r w:rsidR="003B0E67">
            <w:rPr>
              <w:noProof/>
            </w:rPr>
            <w:t>x</w:t>
          </w:r>
        </w:ins>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8EC7F" w14:textId="77777777" w:rsidR="00CC0166" w:rsidRDefault="00CC0166">
      <w:r>
        <w:separator/>
      </w:r>
    </w:p>
  </w:footnote>
  <w:footnote w:type="continuationSeparator" w:id="0">
    <w:p w14:paraId="1BA8ABC2" w14:textId="77777777" w:rsidR="00CC0166" w:rsidRDefault="00CC0166">
      <w:r>
        <w:continuationSeparator/>
      </w:r>
    </w:p>
  </w:footnote>
  <w:footnote w:type="continuationNotice" w:id="1">
    <w:p w14:paraId="021D95BA" w14:textId="77777777" w:rsidR="00CC0166" w:rsidRDefault="00CC01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32C3E90B" w:rsidR="00132628" w:rsidRPr="00132628" w:rsidRDefault="00E85586">
    <w:pPr>
      <w:pStyle w:val="Header"/>
      <w:rPr>
        <w:noProof/>
      </w:rPr>
    </w:pPr>
    <w:del w:id="122" w:author="Guidance" w:date="2025-03-04T09:26:00Z" w16du:dateUtc="2025-03-04T09:26:00Z">
      <w:r w:rsidRPr="00132628" w:rsidDel="003B0E67">
        <w:rPr>
          <w:noProof/>
        </w:rPr>
        <w:delText>V</w:delText>
      </w:r>
      <w:r w:rsidDel="003B0E67">
        <w:rPr>
          <w:noProof/>
        </w:rPr>
        <w:delText>2</w:delText>
      </w:r>
    </w:del>
    <w:ins w:id="123" w:author="Guidance" w:date="2025-03-04T09:26:00Z" w16du:dateUtc="2025-03-04T09:26:00Z">
      <w:r w:rsidR="003B0E67" w:rsidRPr="00132628">
        <w:rPr>
          <w:noProof/>
        </w:rPr>
        <w:t>V</w:t>
      </w:r>
      <w:r w:rsidR="003B0E67">
        <w:rPr>
          <w:noProof/>
        </w:rPr>
        <w:t>x</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27ABF01B" w:rsidR="002055B5" w:rsidRPr="002055B5" w:rsidRDefault="00591C4E">
    <w:pPr>
      <w:pStyle w:val="Header"/>
      <w:rPr>
        <w:rFonts w:ascii="Arial" w:hAnsi="Arial" w:cs="Arial"/>
      </w:rPr>
    </w:pPr>
    <w:r>
      <w:rPr>
        <w:rFonts w:ascii="Arial" w:hAnsi="Arial" w:cs="Arial"/>
      </w:rPr>
      <w:t>V</w:t>
    </w:r>
    <w:ins w:id="128" w:author="Guidance" w:date="2025-03-04T09:26:00Z" w16du:dateUtc="2025-03-04T09:26:00Z">
      <w:r w:rsidR="003B0E67">
        <w:rPr>
          <w:rFonts w:ascii="Arial" w:hAnsi="Arial" w:cs="Arial"/>
        </w:rPr>
        <w:t>x</w:t>
      </w:r>
    </w:ins>
    <w:del w:id="129" w:author="Guidance" w:date="2025-03-04T09:26:00Z" w16du:dateUtc="2025-03-04T09:26:00Z">
      <w:r w:rsidDel="003B0E67">
        <w:rPr>
          <w:rFonts w:ascii="Arial" w:hAnsi="Arial" w:cs="Arial"/>
        </w:rPr>
        <w:delText>2</w:delText>
      </w:r>
    </w:del>
    <w:r w:rsidR="00514AFD">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ED02" w14:textId="718BB44C" w:rsidR="00B2543D" w:rsidRDefault="00B2543D">
    <w:pPr>
      <w:pStyle w:val="Header"/>
    </w:pPr>
  </w:p>
  <w:p w14:paraId="3DA8C697" w14:textId="3E1EAA6F" w:rsidR="00B2543D" w:rsidRDefault="00FA4549">
    <w:pPr>
      <w:pStyle w:val="Header"/>
      <w:rPr>
        <w:noProof/>
      </w:rPr>
    </w:pPr>
    <w:del w:id="404" w:author="Guidance" w:date="2025-03-04T09:27:00Z" w16du:dateUtc="2025-03-04T09:27:00Z">
      <w:r w:rsidDel="003B0E67">
        <w:rPr>
          <w:noProof/>
        </w:rPr>
        <w:delText>v</w:delText>
      </w:r>
      <w:r w:rsidR="00004D64" w:rsidDel="003B0E67">
        <w:rPr>
          <w:noProof/>
        </w:rPr>
        <w:delText>2</w:delText>
      </w:r>
    </w:del>
    <w:ins w:id="405" w:author="Guidance" w:date="2025-03-04T09:27:00Z" w16du:dateUtc="2025-03-04T09:27:00Z">
      <w:r w:rsidR="003B0E67">
        <w:rPr>
          <w:noProof/>
        </w:rPr>
        <w:t>v</w:t>
      </w:r>
      <w:r w:rsidR="003B0E67">
        <w:rPr>
          <w:noProof/>
        </w:rPr>
        <w:t>x</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comments" w:enforcement="1" w:cryptProviderType="rsaAES" w:cryptAlgorithmClass="hash" w:cryptAlgorithmType="typeAny" w:cryptAlgorithmSid="14" w:cryptSpinCount="100000" w:hash="aNx8F/mvJ2W+3vQYYB9LtGMzx2Euj1Rykr4u4aa4KeJ3Xx/V66To258ZZxOFSry3S4RX02jYcXfj18WwldWZzQ==" w:salt="o8tzJJ+qBkwE2yoGavBDs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5653A"/>
    <w:rsid w:val="000732C7"/>
    <w:rsid w:val="00074C2B"/>
    <w:rsid w:val="0007548C"/>
    <w:rsid w:val="000826E1"/>
    <w:rsid w:val="000846C7"/>
    <w:rsid w:val="00085294"/>
    <w:rsid w:val="000858A5"/>
    <w:rsid w:val="00086ED9"/>
    <w:rsid w:val="00090737"/>
    <w:rsid w:val="00091B63"/>
    <w:rsid w:val="00092E0B"/>
    <w:rsid w:val="000A0918"/>
    <w:rsid w:val="000A6819"/>
    <w:rsid w:val="000B0C24"/>
    <w:rsid w:val="000C63D8"/>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559D0"/>
    <w:rsid w:val="0015735A"/>
    <w:rsid w:val="0016180E"/>
    <w:rsid w:val="00165354"/>
    <w:rsid w:val="0016561E"/>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07EFD"/>
    <w:rsid w:val="00317FE3"/>
    <w:rsid w:val="00323C11"/>
    <w:rsid w:val="00331C24"/>
    <w:rsid w:val="0034261B"/>
    <w:rsid w:val="00344E7F"/>
    <w:rsid w:val="00346BFB"/>
    <w:rsid w:val="00346D91"/>
    <w:rsid w:val="003500F8"/>
    <w:rsid w:val="003532EF"/>
    <w:rsid w:val="0035333B"/>
    <w:rsid w:val="0035424C"/>
    <w:rsid w:val="00366A17"/>
    <w:rsid w:val="00367380"/>
    <w:rsid w:val="00371D04"/>
    <w:rsid w:val="0037318E"/>
    <w:rsid w:val="00376714"/>
    <w:rsid w:val="00386653"/>
    <w:rsid w:val="003905C0"/>
    <w:rsid w:val="003957CA"/>
    <w:rsid w:val="003A2267"/>
    <w:rsid w:val="003A6495"/>
    <w:rsid w:val="003B0E67"/>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2404F"/>
    <w:rsid w:val="00430614"/>
    <w:rsid w:val="00444D29"/>
    <w:rsid w:val="004536D6"/>
    <w:rsid w:val="004544DA"/>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1E8D"/>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51BE1"/>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701A22"/>
    <w:rsid w:val="00706228"/>
    <w:rsid w:val="007072D3"/>
    <w:rsid w:val="00717FAE"/>
    <w:rsid w:val="00725BB5"/>
    <w:rsid w:val="00726133"/>
    <w:rsid w:val="00730320"/>
    <w:rsid w:val="00735201"/>
    <w:rsid w:val="00741B51"/>
    <w:rsid w:val="007426F2"/>
    <w:rsid w:val="00743385"/>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D7F8B"/>
    <w:rsid w:val="007E2F9C"/>
    <w:rsid w:val="00812377"/>
    <w:rsid w:val="00813DC8"/>
    <w:rsid w:val="00816019"/>
    <w:rsid w:val="008216D0"/>
    <w:rsid w:val="00822BDA"/>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A58C0"/>
    <w:rsid w:val="008B0860"/>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781E"/>
    <w:rsid w:val="00A1091A"/>
    <w:rsid w:val="00A25C32"/>
    <w:rsid w:val="00A2678D"/>
    <w:rsid w:val="00A26AF0"/>
    <w:rsid w:val="00A33B66"/>
    <w:rsid w:val="00A35481"/>
    <w:rsid w:val="00A35A59"/>
    <w:rsid w:val="00A40EFF"/>
    <w:rsid w:val="00A422DC"/>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44EF0"/>
    <w:rsid w:val="00B5238E"/>
    <w:rsid w:val="00B673B0"/>
    <w:rsid w:val="00B709A4"/>
    <w:rsid w:val="00B735D3"/>
    <w:rsid w:val="00B7445A"/>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20A03"/>
    <w:rsid w:val="00C217E5"/>
    <w:rsid w:val="00C30712"/>
    <w:rsid w:val="00C357EE"/>
    <w:rsid w:val="00C35DC2"/>
    <w:rsid w:val="00C467B3"/>
    <w:rsid w:val="00C46ABD"/>
    <w:rsid w:val="00C53239"/>
    <w:rsid w:val="00C537D3"/>
    <w:rsid w:val="00C72082"/>
    <w:rsid w:val="00C74058"/>
    <w:rsid w:val="00C83C18"/>
    <w:rsid w:val="00CA0C45"/>
    <w:rsid w:val="00CA5923"/>
    <w:rsid w:val="00CB2DC7"/>
    <w:rsid w:val="00CB3B95"/>
    <w:rsid w:val="00CB5FF2"/>
    <w:rsid w:val="00CC0166"/>
    <w:rsid w:val="00CC0289"/>
    <w:rsid w:val="00CC12DD"/>
    <w:rsid w:val="00CC6480"/>
    <w:rsid w:val="00CD26F0"/>
    <w:rsid w:val="00CE033F"/>
    <w:rsid w:val="00CE317E"/>
    <w:rsid w:val="00CE4E89"/>
    <w:rsid w:val="00D01608"/>
    <w:rsid w:val="00D01B8E"/>
    <w:rsid w:val="00D055A5"/>
    <w:rsid w:val="00D10F1F"/>
    <w:rsid w:val="00D15DBB"/>
    <w:rsid w:val="00D17A13"/>
    <w:rsid w:val="00D2017E"/>
    <w:rsid w:val="00D20C7A"/>
    <w:rsid w:val="00D20E55"/>
    <w:rsid w:val="00D20FAB"/>
    <w:rsid w:val="00D225A9"/>
    <w:rsid w:val="00D24BC7"/>
    <w:rsid w:val="00D354BD"/>
    <w:rsid w:val="00D36D84"/>
    <w:rsid w:val="00D449DF"/>
    <w:rsid w:val="00D45759"/>
    <w:rsid w:val="00D47CB7"/>
    <w:rsid w:val="00D50827"/>
    <w:rsid w:val="00D558CE"/>
    <w:rsid w:val="00D600C1"/>
    <w:rsid w:val="00D64ABC"/>
    <w:rsid w:val="00D66DA1"/>
    <w:rsid w:val="00D744DF"/>
    <w:rsid w:val="00D8396C"/>
    <w:rsid w:val="00D9049C"/>
    <w:rsid w:val="00D96474"/>
    <w:rsid w:val="00D96B0C"/>
    <w:rsid w:val="00D97189"/>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F3126"/>
    <w:rsid w:val="00DF5C73"/>
    <w:rsid w:val="00DF6017"/>
    <w:rsid w:val="00DF6445"/>
    <w:rsid w:val="00E11327"/>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DEA"/>
    <w:rsid w:val="00EB7107"/>
    <w:rsid w:val="00EC3097"/>
    <w:rsid w:val="00EC3324"/>
    <w:rsid w:val="00EC6BC3"/>
    <w:rsid w:val="00EE5553"/>
    <w:rsid w:val="00EF0CEA"/>
    <w:rsid w:val="00F050D4"/>
    <w:rsid w:val="00F05A56"/>
    <w:rsid w:val="00F15C23"/>
    <w:rsid w:val="00F2036F"/>
    <w:rsid w:val="00F2280C"/>
    <w:rsid w:val="00F2593E"/>
    <w:rsid w:val="00F26D95"/>
    <w:rsid w:val="00F32883"/>
    <w:rsid w:val="00F3402A"/>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C6933"/>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038279">
      <w:bodyDiv w:val="1"/>
      <w:marLeft w:val="0"/>
      <w:marRight w:val="0"/>
      <w:marTop w:val="0"/>
      <w:marBottom w:val="0"/>
      <w:divBdr>
        <w:top w:val="none" w:sz="0" w:space="0" w:color="auto"/>
        <w:left w:val="none" w:sz="0" w:space="0" w:color="auto"/>
        <w:bottom w:val="none" w:sz="0" w:space="0" w:color="auto"/>
        <w:right w:val="none" w:sz="0" w:space="0" w:color="auto"/>
      </w:divBdr>
      <w:divsChild>
        <w:div w:id="1611279814">
          <w:marLeft w:val="0"/>
          <w:marRight w:val="0"/>
          <w:marTop w:val="0"/>
          <w:marBottom w:val="0"/>
          <w:divBdr>
            <w:top w:val="none" w:sz="0" w:space="0" w:color="auto"/>
            <w:left w:val="none" w:sz="0" w:space="0" w:color="auto"/>
            <w:bottom w:val="none" w:sz="0" w:space="0" w:color="auto"/>
            <w:right w:val="none" w:sz="0" w:space="0" w:color="auto"/>
          </w:divBdr>
        </w:div>
        <w:div w:id="496119169">
          <w:marLeft w:val="0"/>
          <w:marRight w:val="0"/>
          <w:marTop w:val="0"/>
          <w:marBottom w:val="0"/>
          <w:divBdr>
            <w:top w:val="none" w:sz="0" w:space="0" w:color="auto"/>
            <w:left w:val="none" w:sz="0" w:space="0" w:color="auto"/>
            <w:bottom w:val="none" w:sz="0" w:space="0" w:color="auto"/>
            <w:right w:val="none" w:sz="0" w:space="0" w:color="auto"/>
          </w:divBdr>
        </w:div>
      </w:divsChild>
    </w:div>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321690122">
      <w:bodyDiv w:val="1"/>
      <w:marLeft w:val="0"/>
      <w:marRight w:val="0"/>
      <w:marTop w:val="0"/>
      <w:marBottom w:val="0"/>
      <w:divBdr>
        <w:top w:val="none" w:sz="0" w:space="0" w:color="auto"/>
        <w:left w:val="none" w:sz="0" w:space="0" w:color="auto"/>
        <w:bottom w:val="none" w:sz="0" w:space="0" w:color="auto"/>
        <w:right w:val="none" w:sz="0" w:space="0" w:color="auto"/>
      </w:divBdr>
      <w:divsChild>
        <w:div w:id="1629312517">
          <w:marLeft w:val="0"/>
          <w:marRight w:val="0"/>
          <w:marTop w:val="0"/>
          <w:marBottom w:val="0"/>
          <w:divBdr>
            <w:top w:val="none" w:sz="0" w:space="0" w:color="auto"/>
            <w:left w:val="none" w:sz="0" w:space="0" w:color="auto"/>
            <w:bottom w:val="none" w:sz="0" w:space="0" w:color="auto"/>
            <w:right w:val="none" w:sz="0" w:space="0" w:color="auto"/>
          </w:divBdr>
        </w:div>
        <w:div w:id="846211707">
          <w:marLeft w:val="0"/>
          <w:marRight w:val="0"/>
          <w:marTop w:val="0"/>
          <w:marBottom w:val="0"/>
          <w:divBdr>
            <w:top w:val="none" w:sz="0" w:space="0" w:color="auto"/>
            <w:left w:val="none" w:sz="0" w:space="0" w:color="auto"/>
            <w:bottom w:val="none" w:sz="0" w:space="0" w:color="auto"/>
            <w:right w:val="none" w:sz="0" w:space="0" w:color="auto"/>
          </w:divBdr>
        </w:div>
      </w:divsChild>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transmissionconnections@nationalgrideso.co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1A99-2D5B-4D88-81B3-8D31F9ADE73B}">
  <ds:schemaRefs>
    <ds:schemaRef ds:uri="http://schemas.microsoft.com/sharepoint/v3/contenttype/forms"/>
  </ds:schemaRefs>
</ds:datastoreItem>
</file>

<file path=customXml/itemProps2.xml><?xml version="1.0" encoding="utf-8"?>
<ds:datastoreItem xmlns:ds="http://schemas.openxmlformats.org/officeDocument/2006/customXml" ds:itemID="{90AE2CE4-618E-4F3D-98EE-6C27306B8E6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3D68DA31-D4E4-4388-98EA-E5720430B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4857</Words>
  <Characters>27688</Characters>
  <Application>Microsoft Office Word</Application>
  <DocSecurity>8</DocSecurity>
  <Lines>230</Lines>
  <Paragraphs>64</Paragraphs>
  <ScaleCrop>false</ScaleCrop>
  <Company>NGC</Company>
  <LinksUpToDate>false</LinksUpToDate>
  <CharactersWithSpaces>32481</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Guidance</cp:lastModifiedBy>
  <cp:revision>3</cp:revision>
  <cp:lastPrinted>2021-08-11T17:05:00Z</cp:lastPrinted>
  <dcterms:created xsi:type="dcterms:W3CDTF">2025-02-28T15:40:00Z</dcterms:created>
  <dcterms:modified xsi:type="dcterms:W3CDTF">2025-03-04T09:27:00Z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0x010100095E1BDC5029614ABF43223A464FD248</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